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4"/>
        <w:tblW w:w="14570" w:type="dxa"/>
        <w:tblCellMar>
          <w:top w:w="15" w:type="dxa"/>
          <w:left w:w="15" w:type="dxa"/>
          <w:bottom w:w="15" w:type="dxa"/>
          <w:right w:w="15" w:type="dxa"/>
        </w:tblCellMar>
        <w:tblLook w:val="04A0" w:firstRow="1" w:lastRow="0" w:firstColumn="1" w:lastColumn="0" w:noHBand="0" w:noVBand="1"/>
      </w:tblPr>
      <w:tblGrid>
        <w:gridCol w:w="14535"/>
        <w:gridCol w:w="35"/>
      </w:tblGrid>
      <w:tr w:rsidR="00D82193" w:rsidRPr="00D82193" w:rsidTr="00D82193">
        <w:tc>
          <w:tcPr>
            <w:tcW w:w="0" w:type="auto"/>
            <w:tcMar>
              <w:top w:w="0" w:type="dxa"/>
              <w:left w:w="345" w:type="dxa"/>
              <w:bottom w:w="150" w:type="dxa"/>
              <w:right w:w="345" w:type="dxa"/>
            </w:tcMar>
            <w:hideMark/>
          </w:tcPr>
          <w:p w:rsidR="00D82193" w:rsidRDefault="00D82193" w:rsidP="00D82193">
            <w:pPr>
              <w:pStyle w:val="a6"/>
              <w:jc w:val="center"/>
              <w:rPr>
                <w:rFonts w:ascii="Times New Roman" w:hAnsi="Times New Roman" w:cs="Times New Roman"/>
                <w:sz w:val="24"/>
                <w:szCs w:val="24"/>
                <w:lang w:eastAsia="ru-RU"/>
              </w:rPr>
            </w:pPr>
          </w:p>
          <w:p w:rsidR="00D82193" w:rsidRDefault="00D82193" w:rsidP="00D82193">
            <w:pPr>
              <w:pStyle w:val="a6"/>
              <w:jc w:val="center"/>
              <w:rPr>
                <w:rFonts w:ascii="Times New Roman" w:hAnsi="Times New Roman" w:cs="Times New Roman"/>
                <w:sz w:val="24"/>
                <w:szCs w:val="24"/>
                <w:lang w:eastAsia="ru-RU"/>
              </w:rPr>
            </w:pPr>
          </w:p>
          <w:p w:rsidR="00B12E4F" w:rsidRDefault="00B12E4F" w:rsidP="00B12E4F">
            <w:pPr>
              <w:pStyle w:val="a6"/>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sz w:val="24"/>
                <w:szCs w:val="24"/>
                <w:lang w:eastAsia="ru-RU"/>
              </w:rPr>
              <w:tab/>
            </w:r>
            <w:r w:rsidR="00B535F2">
              <w:rPr>
                <w:rFonts w:ascii="Times New Roman" w:eastAsia="Times New Roman" w:hAnsi="Times New Roman" w:cs="Times New Roman"/>
                <w:sz w:val="24"/>
                <w:szCs w:val="24"/>
              </w:rPr>
              <w:t>Приложение</w:t>
            </w:r>
            <w:r>
              <w:rPr>
                <w:rFonts w:ascii="Times New Roman" w:eastAsia="Times New Roman" w:hAnsi="Times New Roman" w:cs="Times New Roman"/>
                <w:sz w:val="24"/>
                <w:szCs w:val="24"/>
              </w:rPr>
              <w:t xml:space="preserve"> </w:t>
            </w:r>
          </w:p>
          <w:p w:rsidR="00B12E4F" w:rsidRDefault="00B12E4F" w:rsidP="00B12E4F">
            <w:pPr>
              <w:pStyle w:val="a6"/>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к ООП ООО</w:t>
            </w:r>
          </w:p>
          <w:p w:rsidR="00B12E4F" w:rsidRDefault="00B12E4F" w:rsidP="00B12E4F">
            <w:pPr>
              <w:pStyle w:val="a6"/>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МОУ «Архангельская СШ»</w:t>
            </w:r>
          </w:p>
          <w:p w:rsidR="002060C2" w:rsidRDefault="002060C2" w:rsidP="00B12E4F">
            <w:pPr>
              <w:tabs>
                <w:tab w:val="left" w:pos="11868"/>
              </w:tabs>
              <w:spacing w:after="0" w:line="240" w:lineRule="auto"/>
              <w:rPr>
                <w:rFonts w:ascii="Times New Roman" w:eastAsia="Times New Roman" w:hAnsi="Times New Roman" w:cs="Times New Roman"/>
                <w:sz w:val="24"/>
                <w:szCs w:val="24"/>
                <w:lang w:eastAsia="ru-RU"/>
              </w:rPr>
            </w:pPr>
          </w:p>
          <w:p w:rsidR="00B535F2" w:rsidRPr="00B535F2" w:rsidRDefault="00B535F2" w:rsidP="00B535F2">
            <w:pPr>
              <w:jc w:val="right"/>
              <w:rPr>
                <w:rFonts w:ascii="Times New Roman" w:eastAsia="Times New Roman" w:hAnsi="Times New Roman" w:cs="Times New Roman"/>
                <w:sz w:val="20"/>
                <w:szCs w:val="24"/>
              </w:rPr>
            </w:pPr>
            <w:r>
              <w:rPr>
                <w:rFonts w:ascii="Times New Roman" w:eastAsia="Times New Roman" w:hAnsi="Times New Roman" w:cs="Times New Roman"/>
                <w:b/>
                <w:bCs/>
                <w:caps/>
                <w:color w:val="000000"/>
                <w:sz w:val="28"/>
                <w:szCs w:val="28"/>
                <w:lang w:eastAsia="ru-RU"/>
              </w:rPr>
              <w:tab/>
            </w:r>
            <w:r w:rsidRPr="00B535F2">
              <w:rPr>
                <w:rFonts w:ascii="Times New Roman" w:eastAsia="Times New Roman" w:hAnsi="Times New Roman" w:cs="Times New Roman"/>
                <w:sz w:val="20"/>
                <w:szCs w:val="24"/>
              </w:rPr>
              <w:t xml:space="preserve"> УТВЕРЖДЕНО </w:t>
            </w:r>
          </w:p>
          <w:p w:rsidR="00B535F2" w:rsidRPr="00B535F2" w:rsidRDefault="00B535F2" w:rsidP="00B535F2">
            <w:pPr>
              <w:widowControl w:val="0"/>
              <w:autoSpaceDE w:val="0"/>
              <w:autoSpaceDN w:val="0"/>
              <w:spacing w:after="0" w:line="240" w:lineRule="auto"/>
              <w:jc w:val="right"/>
              <w:rPr>
                <w:rFonts w:ascii="Times New Roman" w:eastAsia="Times New Roman" w:hAnsi="Times New Roman" w:cs="Times New Roman"/>
                <w:sz w:val="20"/>
                <w:szCs w:val="24"/>
              </w:rPr>
            </w:pPr>
            <w:r>
              <w:rPr>
                <w:rFonts w:ascii="Times New Roman" w:eastAsia="Times New Roman" w:hAnsi="Times New Roman" w:cs="Times New Roman"/>
                <w:sz w:val="20"/>
                <w:szCs w:val="24"/>
              </w:rPr>
              <w:t>приказ от 26.08.2025 № 294</w:t>
            </w:r>
            <w:bookmarkStart w:id="0" w:name="_GoBack"/>
            <w:bookmarkEnd w:id="0"/>
          </w:p>
          <w:p w:rsidR="002060C2" w:rsidRDefault="002060C2" w:rsidP="00B535F2">
            <w:pPr>
              <w:shd w:val="clear" w:color="auto" w:fill="FFFFFF"/>
              <w:tabs>
                <w:tab w:val="left" w:pos="11544"/>
              </w:tabs>
              <w:spacing w:before="240" w:after="120" w:line="240" w:lineRule="atLeast"/>
              <w:outlineLvl w:val="1"/>
              <w:rPr>
                <w:rFonts w:ascii="Times New Roman" w:eastAsia="Times New Roman" w:hAnsi="Times New Roman" w:cs="Times New Roman"/>
                <w:b/>
                <w:bCs/>
                <w:caps/>
                <w:color w:val="000000"/>
                <w:sz w:val="28"/>
                <w:szCs w:val="28"/>
                <w:lang w:eastAsia="ru-RU"/>
              </w:rPr>
            </w:pPr>
          </w:p>
          <w:p w:rsidR="002060C2" w:rsidRDefault="002060C2" w:rsidP="002060C2">
            <w:pPr>
              <w:shd w:val="clear" w:color="auto" w:fill="FFFFFF"/>
              <w:spacing w:before="240" w:after="120" w:line="240" w:lineRule="atLeast"/>
              <w:jc w:val="center"/>
              <w:outlineLvl w:val="1"/>
              <w:rPr>
                <w:rFonts w:ascii="Times New Roman" w:eastAsia="Times New Roman" w:hAnsi="Times New Roman" w:cs="Times New Roman"/>
                <w:b/>
                <w:bCs/>
                <w:caps/>
                <w:color w:val="000000"/>
                <w:sz w:val="28"/>
                <w:szCs w:val="28"/>
                <w:lang w:eastAsia="ru-RU"/>
              </w:rPr>
            </w:pPr>
          </w:p>
          <w:p w:rsidR="002060C2" w:rsidRDefault="002060C2" w:rsidP="002060C2">
            <w:pPr>
              <w:shd w:val="clear" w:color="auto" w:fill="FFFFFF"/>
              <w:spacing w:before="240" w:after="120" w:line="240" w:lineRule="atLeast"/>
              <w:jc w:val="center"/>
              <w:outlineLvl w:val="1"/>
              <w:rPr>
                <w:rFonts w:ascii="Times New Roman" w:eastAsia="Times New Roman" w:hAnsi="Times New Roman" w:cs="Times New Roman"/>
                <w:b/>
                <w:bCs/>
                <w:caps/>
                <w:color w:val="000000"/>
                <w:sz w:val="28"/>
                <w:szCs w:val="28"/>
                <w:lang w:eastAsia="ru-RU"/>
              </w:rPr>
            </w:pPr>
          </w:p>
          <w:p w:rsidR="002060C2" w:rsidRDefault="002060C2" w:rsidP="002060C2">
            <w:pPr>
              <w:shd w:val="clear" w:color="auto" w:fill="FFFFFF"/>
              <w:spacing w:before="240" w:after="120" w:line="240" w:lineRule="atLeast"/>
              <w:jc w:val="center"/>
              <w:outlineLvl w:val="1"/>
              <w:rPr>
                <w:rFonts w:ascii="Times New Roman" w:eastAsia="Times New Roman" w:hAnsi="Times New Roman" w:cs="Times New Roman"/>
                <w:b/>
                <w:bCs/>
                <w:caps/>
                <w:color w:val="000000"/>
                <w:sz w:val="28"/>
                <w:szCs w:val="28"/>
                <w:lang w:eastAsia="ru-RU"/>
              </w:rPr>
            </w:pPr>
          </w:p>
          <w:p w:rsidR="002060C2" w:rsidRDefault="002060C2" w:rsidP="002060C2">
            <w:pPr>
              <w:shd w:val="clear" w:color="auto" w:fill="FFFFFF"/>
              <w:spacing w:before="240" w:after="120" w:line="240" w:lineRule="atLeast"/>
              <w:jc w:val="center"/>
              <w:outlineLvl w:val="1"/>
              <w:rPr>
                <w:rFonts w:ascii="Times New Roman" w:eastAsia="Times New Roman" w:hAnsi="Times New Roman" w:cs="Times New Roman"/>
                <w:b/>
                <w:bCs/>
                <w:caps/>
                <w:color w:val="000000"/>
                <w:sz w:val="28"/>
                <w:szCs w:val="28"/>
                <w:lang w:eastAsia="ru-RU"/>
              </w:rPr>
            </w:pPr>
            <w:r>
              <w:rPr>
                <w:rFonts w:ascii="Times New Roman" w:eastAsia="Times New Roman" w:hAnsi="Times New Roman" w:cs="Times New Roman"/>
                <w:b/>
                <w:bCs/>
                <w:caps/>
                <w:color w:val="000000"/>
                <w:sz w:val="28"/>
                <w:szCs w:val="28"/>
                <w:lang w:eastAsia="ru-RU"/>
              </w:rPr>
              <w:t>РАБОЧАЯ ПРОГРАММА</w:t>
            </w:r>
            <w:r>
              <w:rPr>
                <w:rFonts w:ascii="Times New Roman" w:eastAsia="Times New Roman" w:hAnsi="Times New Roman" w:cs="Times New Roman"/>
                <w:b/>
                <w:bCs/>
                <w:caps/>
                <w:color w:val="000000"/>
                <w:sz w:val="28"/>
                <w:szCs w:val="28"/>
                <w:lang w:eastAsia="ru-RU"/>
              </w:rPr>
              <w:br/>
            </w:r>
          </w:p>
          <w:p w:rsidR="002060C2" w:rsidRDefault="002060C2" w:rsidP="002060C2">
            <w:pPr>
              <w:shd w:val="clear" w:color="auto" w:fill="FFFFFF"/>
              <w:spacing w:after="0" w:line="240" w:lineRule="auto"/>
              <w:ind w:firstLine="227"/>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Курса внеурочной </w:t>
            </w:r>
            <w:proofErr w:type="gramStart"/>
            <w:r>
              <w:rPr>
                <w:rFonts w:ascii="Times New Roman" w:eastAsia="Times New Roman" w:hAnsi="Times New Roman" w:cs="Times New Roman"/>
                <w:color w:val="000000"/>
                <w:sz w:val="28"/>
                <w:szCs w:val="28"/>
                <w:lang w:eastAsia="ru-RU"/>
              </w:rPr>
              <w:t>деятельности  «</w:t>
            </w:r>
            <w:proofErr w:type="gramEnd"/>
            <w:r w:rsidRPr="002060C2">
              <w:rPr>
                <w:rFonts w:ascii="Times New Roman" w:eastAsia="Times New Roman" w:hAnsi="Times New Roman" w:cs="Times New Roman"/>
                <w:color w:val="000000"/>
                <w:sz w:val="28"/>
                <w:szCs w:val="28"/>
                <w:lang w:eastAsia="ru-RU"/>
              </w:rPr>
              <w:t>Функциональная грамотность: учимся для жизни</w:t>
            </w:r>
            <w:r>
              <w:rPr>
                <w:rFonts w:ascii="Times New Roman" w:eastAsia="Times New Roman" w:hAnsi="Times New Roman" w:cs="Times New Roman"/>
                <w:color w:val="000000"/>
                <w:sz w:val="28"/>
                <w:szCs w:val="28"/>
                <w:lang w:eastAsia="ru-RU"/>
              </w:rPr>
              <w:t>»</w:t>
            </w:r>
          </w:p>
          <w:p w:rsidR="002060C2" w:rsidRDefault="002060C2" w:rsidP="002060C2">
            <w:pPr>
              <w:shd w:val="clear" w:color="auto" w:fill="FFFFFF"/>
              <w:spacing w:after="0" w:line="240" w:lineRule="auto"/>
              <w:ind w:firstLine="227"/>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для 5-9 классов </w:t>
            </w:r>
            <w:proofErr w:type="gramStart"/>
            <w:r>
              <w:rPr>
                <w:rFonts w:ascii="Times New Roman" w:eastAsia="Times New Roman" w:hAnsi="Times New Roman" w:cs="Times New Roman"/>
                <w:color w:val="000000"/>
                <w:sz w:val="28"/>
                <w:szCs w:val="28"/>
                <w:lang w:eastAsia="ru-RU"/>
              </w:rPr>
              <w:t>основного  общего</w:t>
            </w:r>
            <w:proofErr w:type="gramEnd"/>
            <w:r>
              <w:rPr>
                <w:rFonts w:ascii="Times New Roman" w:eastAsia="Times New Roman" w:hAnsi="Times New Roman" w:cs="Times New Roman"/>
                <w:color w:val="000000"/>
                <w:sz w:val="28"/>
                <w:szCs w:val="28"/>
                <w:lang w:eastAsia="ru-RU"/>
              </w:rPr>
              <w:t xml:space="preserve"> образования</w:t>
            </w:r>
          </w:p>
          <w:p w:rsidR="002060C2" w:rsidRDefault="002060C2" w:rsidP="002060C2">
            <w:pPr>
              <w:shd w:val="clear" w:color="auto" w:fill="FFFFFF"/>
              <w:spacing w:after="0" w:line="240" w:lineRule="auto"/>
              <w:ind w:firstLine="227"/>
              <w:jc w:val="center"/>
              <w:rPr>
                <w:rFonts w:ascii="Times New Roman" w:eastAsia="Times New Roman" w:hAnsi="Times New Roman" w:cs="Times New Roman"/>
                <w:color w:val="000000"/>
                <w:sz w:val="28"/>
                <w:szCs w:val="28"/>
                <w:lang w:eastAsia="ru-RU"/>
              </w:rPr>
            </w:pPr>
          </w:p>
          <w:p w:rsidR="002060C2" w:rsidRDefault="002060C2" w:rsidP="002060C2">
            <w:pPr>
              <w:shd w:val="clear" w:color="auto" w:fill="FFFFFF"/>
              <w:spacing w:after="0" w:line="240" w:lineRule="auto"/>
              <w:ind w:firstLine="227"/>
              <w:jc w:val="center"/>
              <w:rPr>
                <w:rFonts w:ascii="Times New Roman" w:eastAsia="Times New Roman" w:hAnsi="Times New Roman" w:cs="Times New Roman"/>
                <w:color w:val="000000"/>
                <w:sz w:val="28"/>
                <w:szCs w:val="28"/>
                <w:lang w:eastAsia="ru-RU"/>
              </w:rPr>
            </w:pPr>
          </w:p>
          <w:p w:rsidR="00D82193" w:rsidRDefault="00D82193" w:rsidP="00D82193">
            <w:pPr>
              <w:pStyle w:val="a6"/>
              <w:jc w:val="center"/>
              <w:rPr>
                <w:rFonts w:ascii="Times New Roman" w:hAnsi="Times New Roman" w:cs="Times New Roman"/>
                <w:sz w:val="24"/>
                <w:szCs w:val="24"/>
                <w:lang w:eastAsia="ru-RU"/>
              </w:rPr>
            </w:pPr>
          </w:p>
          <w:p w:rsidR="00D82193" w:rsidRDefault="00D82193" w:rsidP="00D82193">
            <w:pPr>
              <w:pStyle w:val="a6"/>
              <w:jc w:val="center"/>
              <w:rPr>
                <w:rFonts w:ascii="Times New Roman" w:hAnsi="Times New Roman" w:cs="Times New Roman"/>
                <w:sz w:val="24"/>
                <w:szCs w:val="24"/>
                <w:lang w:eastAsia="ru-RU"/>
              </w:rPr>
            </w:pPr>
          </w:p>
          <w:p w:rsidR="002060C2" w:rsidRDefault="002060C2" w:rsidP="00D82193">
            <w:pPr>
              <w:pStyle w:val="a6"/>
              <w:jc w:val="center"/>
              <w:rPr>
                <w:rFonts w:ascii="Times New Roman" w:hAnsi="Times New Roman" w:cs="Times New Roman"/>
                <w:sz w:val="24"/>
                <w:szCs w:val="24"/>
                <w:lang w:eastAsia="ru-RU"/>
              </w:rPr>
            </w:pPr>
          </w:p>
          <w:p w:rsidR="002060C2" w:rsidRDefault="002060C2" w:rsidP="00D82193">
            <w:pPr>
              <w:pStyle w:val="a6"/>
              <w:jc w:val="center"/>
              <w:rPr>
                <w:rFonts w:ascii="Times New Roman" w:hAnsi="Times New Roman" w:cs="Times New Roman"/>
                <w:sz w:val="24"/>
                <w:szCs w:val="24"/>
                <w:lang w:eastAsia="ru-RU"/>
              </w:rPr>
            </w:pPr>
          </w:p>
          <w:p w:rsidR="002060C2" w:rsidRDefault="002060C2" w:rsidP="00D82193">
            <w:pPr>
              <w:pStyle w:val="a6"/>
              <w:jc w:val="center"/>
              <w:rPr>
                <w:rFonts w:ascii="Times New Roman" w:hAnsi="Times New Roman" w:cs="Times New Roman"/>
                <w:sz w:val="24"/>
                <w:szCs w:val="24"/>
                <w:lang w:eastAsia="ru-RU"/>
              </w:rPr>
            </w:pPr>
          </w:p>
          <w:p w:rsidR="002060C2" w:rsidRDefault="002060C2" w:rsidP="00D82193">
            <w:pPr>
              <w:pStyle w:val="a6"/>
              <w:jc w:val="center"/>
              <w:rPr>
                <w:rFonts w:ascii="Times New Roman" w:hAnsi="Times New Roman" w:cs="Times New Roman"/>
                <w:sz w:val="24"/>
                <w:szCs w:val="24"/>
                <w:lang w:eastAsia="ru-RU"/>
              </w:rPr>
            </w:pPr>
          </w:p>
          <w:p w:rsidR="002060C2" w:rsidRDefault="002060C2" w:rsidP="00D82193">
            <w:pPr>
              <w:pStyle w:val="a6"/>
              <w:jc w:val="center"/>
              <w:rPr>
                <w:rFonts w:ascii="Times New Roman" w:hAnsi="Times New Roman" w:cs="Times New Roman"/>
                <w:sz w:val="24"/>
                <w:szCs w:val="24"/>
                <w:lang w:eastAsia="ru-RU"/>
              </w:rPr>
            </w:pPr>
          </w:p>
          <w:p w:rsidR="002060C2" w:rsidRDefault="002060C2" w:rsidP="00D82193">
            <w:pPr>
              <w:pStyle w:val="a6"/>
              <w:jc w:val="center"/>
              <w:rPr>
                <w:rFonts w:ascii="Times New Roman" w:hAnsi="Times New Roman" w:cs="Times New Roman"/>
                <w:sz w:val="24"/>
                <w:szCs w:val="24"/>
                <w:lang w:eastAsia="ru-RU"/>
              </w:rPr>
            </w:pPr>
          </w:p>
          <w:p w:rsidR="00D82193" w:rsidRDefault="00D82193" w:rsidP="00D82193">
            <w:pPr>
              <w:pStyle w:val="a6"/>
              <w:jc w:val="center"/>
              <w:rPr>
                <w:rFonts w:ascii="Times New Roman" w:hAnsi="Times New Roman" w:cs="Times New Roman"/>
                <w:sz w:val="24"/>
                <w:szCs w:val="24"/>
                <w:lang w:eastAsia="ru-RU"/>
              </w:rPr>
            </w:pP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Варианты реализации программы и формы проведения занятий.</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Программа реализуется в работе с обучающимися 5-9 классов.</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Программа курса рассчитана на пять лет с проведением занятий 1 раз в неделю.</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Реализация программы предполагает использование форм работы, которые предусматривают активность и самостоятельность обучающихся, сочетание индивидуальной и групповой работы, проектную и исследовательскую деятельность, деловые игры, организацию социальных практик. Таким образом, вовлеченность школьников в данную внеурочную деятельность позволит обеспечить их самоопределение, расширить зоны поиска своих интересов в различных сферах прикладных знаний, переосмыслить свои связи с окружающими, своё место среди других людей. В целом реализация программы вносит вклад в нравственное и социальное формирование личности.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Методическим обеспечением курса являются задания разработанного банка для формирования и оценки функциональной грамотности, размещенные на портале Российской электронной школы (РЭШ, </w:t>
            </w:r>
            <w:hyperlink r:id="rId4" w:history="1">
              <w:r w:rsidRPr="00D82193">
                <w:rPr>
                  <w:rFonts w:ascii="Times New Roman" w:hAnsi="Times New Roman" w:cs="Times New Roman"/>
                  <w:color w:val="486DAA"/>
                  <w:sz w:val="24"/>
                  <w:szCs w:val="24"/>
                  <w:u w:val="single"/>
                  <w:lang w:eastAsia="ru-RU"/>
                </w:rPr>
                <w:t>https://fg.resh.edu.ru/</w:t>
              </w:r>
            </w:hyperlink>
            <w:r w:rsidRPr="00D82193">
              <w:rPr>
                <w:rFonts w:ascii="Times New Roman" w:hAnsi="Times New Roman" w:cs="Times New Roman"/>
                <w:sz w:val="24"/>
                <w:szCs w:val="24"/>
                <w:lang w:eastAsia="ru-RU"/>
              </w:rPr>
              <w:t>) и портале ФГБНУ ИСРО РАО (</w:t>
            </w:r>
            <w:hyperlink r:id="rId5"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 материалы из пособий «Функциональная грамотность. Учимся для жизни» (17 сборников) издательства «Просвещение», а также разрабатываемые методические материалы в помощь учителям, помогающие грамотно организовать работу всего коллектива школьников, а также их индивидуальную и групповую работу.</w:t>
            </w:r>
          </w:p>
          <w:p w:rsidR="00D82193" w:rsidRPr="00D82193" w:rsidRDefault="00B842FC" w:rsidP="00D82193">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w:t>
            </w:r>
          </w:p>
          <w:p w:rsidR="00D82193" w:rsidRDefault="00D82193" w:rsidP="00B842FC">
            <w:pPr>
              <w:pStyle w:val="a6"/>
              <w:jc w:val="center"/>
              <w:rPr>
                <w:rFonts w:ascii="Times New Roman" w:hAnsi="Times New Roman" w:cs="Times New Roman"/>
                <w:b/>
                <w:sz w:val="24"/>
                <w:szCs w:val="24"/>
                <w:lang w:eastAsia="ru-RU"/>
              </w:rPr>
            </w:pPr>
            <w:r w:rsidRPr="00D82193">
              <w:rPr>
                <w:rFonts w:ascii="Times New Roman" w:hAnsi="Times New Roman" w:cs="Times New Roman"/>
                <w:b/>
                <w:sz w:val="24"/>
                <w:szCs w:val="24"/>
                <w:lang w:eastAsia="ru-RU"/>
              </w:rPr>
              <w:t>СОДЕРЖАНИЕ КУРСА</w:t>
            </w:r>
          </w:p>
          <w:p w:rsidR="00B842FC" w:rsidRPr="00D82193" w:rsidRDefault="00B842FC" w:rsidP="00D82193">
            <w:pPr>
              <w:pStyle w:val="a6"/>
              <w:rPr>
                <w:rFonts w:ascii="Times New Roman" w:hAnsi="Times New Roman" w:cs="Times New Roman"/>
                <w:b/>
                <w:sz w:val="24"/>
                <w:szCs w:val="24"/>
                <w:lang w:eastAsia="ru-RU"/>
              </w:rPr>
            </w:pP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Введение. О шести составляющих функциональной грамотности.</w:t>
            </w:r>
          </w:p>
          <w:p w:rsid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Содержание курса внеурочной деятельности «Функциональная грамотность: учимся для жизни» представлено шестью модулями, в число которых входят читательская грамотность, математическая грамотность, естественнонаучная грамотность, финансовая грамотность, глобальные компетенции и креативное мышление.</w:t>
            </w:r>
          </w:p>
          <w:p w:rsidR="00B842FC" w:rsidRPr="00D82193" w:rsidRDefault="00B842FC" w:rsidP="00B842FC">
            <w:pPr>
              <w:pStyle w:val="a6"/>
              <w:rPr>
                <w:rFonts w:ascii="Times New Roman" w:hAnsi="Times New Roman" w:cs="Times New Roman"/>
                <w:b/>
                <w:sz w:val="24"/>
                <w:szCs w:val="24"/>
                <w:lang w:eastAsia="ru-RU"/>
              </w:rPr>
            </w:pPr>
            <w:r w:rsidRPr="00D82193">
              <w:rPr>
                <w:rFonts w:ascii="Times New Roman" w:hAnsi="Times New Roman" w:cs="Times New Roman"/>
                <w:b/>
                <w:sz w:val="24"/>
                <w:szCs w:val="24"/>
                <w:lang w:eastAsia="ru-RU"/>
              </w:rPr>
              <w:t>Взаимосвязь с программой воспитания.</w:t>
            </w:r>
          </w:p>
          <w:p w:rsidR="00B842FC" w:rsidRPr="00D82193" w:rsidRDefault="00B842FC" w:rsidP="00B842FC">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Программа курса внеурочной деятельности разработана с учетом рекомендаций примерной программы воспитания.</w:t>
            </w:r>
          </w:p>
          <w:p w:rsidR="00B842FC" w:rsidRPr="00D82193" w:rsidRDefault="00B842FC" w:rsidP="00B842FC">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Согласно Примерной программе воспитания у современного школьника должны быть сформированы ценности Родины, человека, природы, семьи, дружбы, сотрудничества, знания, здоровья, труда, культуры и красоты. Эти ценности находят свое отражение в содержании занятий по основным направлениях функциональной грамотности, вносящим вклад в воспитание гражданское, патриотическое, духовно-нравственное, эстетическое, экологическое, трудовое, воспитание ценностей научного познания, формирование культуры здорового образа жизни, эмоционального благополучия. Реализация курса способствует осуществлению главной цели воспитания – полноценному личностному развитию школьников и созданию условий для их позитивной социализации.</w:t>
            </w:r>
          </w:p>
          <w:p w:rsidR="00B842FC" w:rsidRPr="00D82193" w:rsidRDefault="00B842FC" w:rsidP="00B842FC">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B842FC" w:rsidRPr="00D82193" w:rsidRDefault="00B842FC" w:rsidP="00D82193">
            <w:pPr>
              <w:pStyle w:val="a6"/>
              <w:rPr>
                <w:rFonts w:ascii="Times New Roman" w:hAnsi="Times New Roman" w:cs="Times New Roman"/>
                <w:sz w:val="24"/>
                <w:szCs w:val="24"/>
                <w:lang w:eastAsia="ru-RU"/>
              </w:rPr>
            </w:pPr>
          </w:p>
          <w:p w:rsidR="00D82193" w:rsidRPr="00D82193" w:rsidRDefault="00D82193" w:rsidP="00D82193">
            <w:pPr>
              <w:pStyle w:val="a6"/>
              <w:rPr>
                <w:rFonts w:ascii="Times New Roman" w:hAnsi="Times New Roman" w:cs="Times New Roman"/>
                <w:b/>
                <w:sz w:val="24"/>
                <w:szCs w:val="24"/>
                <w:lang w:eastAsia="ru-RU"/>
              </w:rPr>
            </w:pPr>
            <w:r w:rsidRPr="00D82193">
              <w:rPr>
                <w:rFonts w:ascii="Times New Roman" w:hAnsi="Times New Roman" w:cs="Times New Roman"/>
                <w:b/>
                <w:sz w:val="24"/>
                <w:szCs w:val="24"/>
                <w:lang w:eastAsia="ru-RU"/>
              </w:rPr>
              <w:lastRenderedPageBreak/>
              <w:t>Читательская грамотность</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«Читательская грамотность − способность человека понимать, использовать, оценивать тексты, размышлять о них и заниматься чтением для того, чтобы достигать своих целей, расширять свои знания и возможности, участвовать в социальной </w:t>
            </w:r>
            <w:proofErr w:type="gramStart"/>
            <w:r w:rsidRPr="00D82193">
              <w:rPr>
                <w:rFonts w:ascii="Times New Roman" w:hAnsi="Times New Roman" w:cs="Times New Roman"/>
                <w:sz w:val="24"/>
                <w:szCs w:val="24"/>
                <w:lang w:eastAsia="ru-RU"/>
              </w:rPr>
              <w:t>жизни»</w:t>
            </w:r>
            <w:hyperlink r:id="rId6" w:anchor="_ftn2" w:history="1">
              <w:r w:rsidRPr="00D82193">
                <w:rPr>
                  <w:rFonts w:ascii="Times New Roman" w:hAnsi="Times New Roman" w:cs="Times New Roman"/>
                  <w:color w:val="486DAA"/>
                  <w:sz w:val="24"/>
                  <w:szCs w:val="24"/>
                  <w:u w:val="single"/>
                  <w:lang w:eastAsia="ru-RU"/>
                </w:rPr>
                <w:t>[</w:t>
              </w:r>
              <w:proofErr w:type="gramEnd"/>
              <w:r w:rsidRPr="00D82193">
                <w:rPr>
                  <w:rFonts w:ascii="Times New Roman" w:hAnsi="Times New Roman" w:cs="Times New Roman"/>
                  <w:color w:val="486DAA"/>
                  <w:sz w:val="24"/>
                  <w:szCs w:val="24"/>
                  <w:u w:val="single"/>
                  <w:lang w:eastAsia="ru-RU"/>
                </w:rPr>
                <w:t>2]</w:t>
              </w:r>
            </w:hyperlink>
            <w:r w:rsidRPr="00D82193">
              <w:rPr>
                <w:rFonts w:ascii="Times New Roman" w:hAnsi="Times New Roman" w:cs="Times New Roman"/>
                <w:sz w:val="24"/>
                <w:szCs w:val="24"/>
                <w:lang w:eastAsia="ru-RU"/>
              </w:rPr>
              <w:t>.</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Читательская грамотность – основа формирования функциональной грамотности в целом. Особенность этого направления в том, что читательская грамотность формируется средствами разных учебных предметов и разными форматами внеурочной деятельности. Модуль «Читательская грамотность» в рамках курса предусматривает работу с текстами разных форматов (сплошными, </w:t>
            </w:r>
            <w:proofErr w:type="spellStart"/>
            <w:r w:rsidRPr="00D82193">
              <w:rPr>
                <w:rFonts w:ascii="Times New Roman" w:hAnsi="Times New Roman" w:cs="Times New Roman"/>
                <w:sz w:val="24"/>
                <w:szCs w:val="24"/>
                <w:lang w:eastAsia="ru-RU"/>
              </w:rPr>
              <w:t>несплошными</w:t>
            </w:r>
            <w:proofErr w:type="spellEnd"/>
            <w:r w:rsidRPr="00D82193">
              <w:rPr>
                <w:rFonts w:ascii="Times New Roman" w:hAnsi="Times New Roman" w:cs="Times New Roman"/>
                <w:sz w:val="24"/>
                <w:szCs w:val="24"/>
                <w:lang w:eastAsia="ru-RU"/>
              </w:rPr>
              <w:t xml:space="preserve">, множественными), нацелен на обучение приёмам поиска и выявления явной и скрытой, </w:t>
            </w:r>
            <w:proofErr w:type="spellStart"/>
            <w:proofErr w:type="gramStart"/>
            <w:r w:rsidRPr="00D82193">
              <w:rPr>
                <w:rFonts w:ascii="Times New Roman" w:hAnsi="Times New Roman" w:cs="Times New Roman"/>
                <w:sz w:val="24"/>
                <w:szCs w:val="24"/>
                <w:lang w:eastAsia="ru-RU"/>
              </w:rPr>
              <w:t>фактологической</w:t>
            </w:r>
            <w:proofErr w:type="spellEnd"/>
            <w:r w:rsidRPr="00D82193">
              <w:rPr>
                <w:rFonts w:ascii="Times New Roman" w:hAnsi="Times New Roman" w:cs="Times New Roman"/>
                <w:sz w:val="24"/>
                <w:szCs w:val="24"/>
                <w:lang w:eastAsia="ru-RU"/>
              </w:rPr>
              <w:t>  и</w:t>
            </w:r>
            <w:proofErr w:type="gramEnd"/>
            <w:r w:rsidRPr="00D82193">
              <w:rPr>
                <w:rFonts w:ascii="Times New Roman" w:hAnsi="Times New Roman" w:cs="Times New Roman"/>
                <w:sz w:val="24"/>
                <w:szCs w:val="24"/>
                <w:lang w:eastAsia="ru-RU"/>
              </w:rPr>
              <w:t xml:space="preserve"> концептуальной, главной и второстепенной информации, приёмам соотнесения графической и текстовой информации, приёмам различения факта и мнения, содержащихся в тексте. Занятия в рамках модуля предполагают работу по анализу и интерпретации содержащейся в тексте информации, а также оценке противоречивой, неоднозначной, непроверенной информации, что формирует умения оценивать надёжность источника и достоверность информации, распознавать скрытые коммуникативные цели автора текста, в том числе манипуляции, и вырабатывать свою точку зрения.</w:t>
            </w:r>
          </w:p>
          <w:p w:rsidR="00D82193" w:rsidRPr="00D82193" w:rsidRDefault="00D82193" w:rsidP="00D82193">
            <w:pPr>
              <w:pStyle w:val="a6"/>
              <w:rPr>
                <w:rFonts w:ascii="Times New Roman" w:hAnsi="Times New Roman" w:cs="Times New Roman"/>
                <w:b/>
                <w:sz w:val="24"/>
                <w:szCs w:val="24"/>
                <w:lang w:eastAsia="ru-RU"/>
              </w:rPr>
            </w:pPr>
            <w:r w:rsidRPr="00D82193">
              <w:rPr>
                <w:rFonts w:ascii="Times New Roman" w:hAnsi="Times New Roman" w:cs="Times New Roman"/>
                <w:b/>
                <w:sz w:val="24"/>
                <w:szCs w:val="24"/>
                <w:lang w:eastAsia="ru-RU"/>
              </w:rPr>
              <w:t>Математическая грамотность</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Фрагмент программы внеурочной деятельности в части математической грамотности разработан на основе Федерального государственного образовательного стандарта основного общего образования с учётом современных мировых требований, предъявляемых к математическому образованию, Концепции развития математического образования в Российской Федерации и традиций российского образования, которые обеспечивают овладение ключевыми компетенциями, составляющими основу для непрерывного образования и саморазвития, а также целостность общекультурного, личностного и познавательного развития обучающихся.</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Функциональность математики определяется тем, что её предметом являются фундаментальные структуры нашего мира: пространственные формы и количественные отношения. Без математических знаний затруднено понимание принципов устройства и использования современной техники, восприятие и интерпретация социальной, экономической, политической информации, малоэффективна повседневная практическая деятельность. Каждому человеку приходится выполнять расчёты и составлять алгоритмы, применять формулы, использовать приёмы геометрических измерений и построений, читать информацию, представленную в виде таблиц, диаграмм и графиков, принимать решения в ситуациях неопределённости и понимать вероятностный характер случайных событий.</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Формирование функциональной математической грамотности естественным образом может осуществляться на уроках математики, причем, как </w:t>
            </w:r>
            <w:proofErr w:type="gramStart"/>
            <w:r w:rsidRPr="00D82193">
              <w:rPr>
                <w:rFonts w:ascii="Times New Roman" w:hAnsi="Times New Roman" w:cs="Times New Roman"/>
                <w:sz w:val="24"/>
                <w:szCs w:val="24"/>
                <w:lang w:eastAsia="ru-RU"/>
              </w:rPr>
              <w:t>в рамках</w:t>
            </w:r>
            <w:proofErr w:type="gramEnd"/>
            <w:r w:rsidRPr="00D82193">
              <w:rPr>
                <w:rFonts w:ascii="Times New Roman" w:hAnsi="Times New Roman" w:cs="Times New Roman"/>
                <w:sz w:val="24"/>
                <w:szCs w:val="24"/>
                <w:lang w:eastAsia="ru-RU"/>
              </w:rPr>
              <w:t xml:space="preserve"> конкретных изучаемых тем, так и в режиме обобщения и закрепления. Однако менее формальный формат внеурочной деятельности открывает дополнительные возможности для организации образовательного процесса, трудно реализуемые в рамках традиционного урока. Во-первых, это связано с потенциалом нетрадиционных для урочной деятельности форм проведения математических занятий: практические занятия в аудитории и на местности, опрос и изучение общественного мнения, мозговой штурм, круглый стол и презентация. Во-вторых, такой возможностью является интеграция математического содержания с содержанием других учебных предметов и образовательных областей. В данной программе предлагается «проинтегрировать» </w:t>
            </w:r>
            <w:r w:rsidRPr="00D82193">
              <w:rPr>
                <w:rFonts w:ascii="Times New Roman" w:hAnsi="Times New Roman" w:cs="Times New Roman"/>
                <w:sz w:val="24"/>
                <w:szCs w:val="24"/>
                <w:lang w:eastAsia="ru-RU"/>
              </w:rPr>
              <w:lastRenderedPageBreak/>
              <w:t>математику с финансовой грамотностью, что не только иллюстрирует применение математических знаний в реальной жизни каждого человека и объясняет важные понятия, актуальные для функционирования современного общества, но и создает естественную мотивационную подпитку для изучения как математики, так и обществознания.</w:t>
            </w:r>
          </w:p>
          <w:p w:rsidR="00D82193" w:rsidRPr="00D82193" w:rsidRDefault="00D82193" w:rsidP="00D82193">
            <w:pPr>
              <w:pStyle w:val="a6"/>
              <w:rPr>
                <w:rFonts w:ascii="Times New Roman" w:hAnsi="Times New Roman" w:cs="Times New Roman"/>
                <w:b/>
                <w:sz w:val="24"/>
                <w:szCs w:val="24"/>
                <w:lang w:eastAsia="ru-RU"/>
              </w:rPr>
            </w:pPr>
            <w:r w:rsidRPr="00D82193">
              <w:rPr>
                <w:rFonts w:ascii="Times New Roman" w:hAnsi="Times New Roman" w:cs="Times New Roman"/>
                <w:b/>
                <w:sz w:val="24"/>
                <w:szCs w:val="24"/>
                <w:lang w:eastAsia="ru-RU"/>
              </w:rPr>
              <w:t>Естественно-научная грамотность</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Задачи формирования естественно-научной грамотности в рамках как урочной, так и неурочной деятельности в равной мере определяются смыслом понятия естественно-научной грамотности, </w:t>
            </w:r>
            <w:proofErr w:type="spellStart"/>
            <w:r w:rsidRPr="00D82193">
              <w:rPr>
                <w:rFonts w:ascii="Times New Roman" w:hAnsi="Times New Roman" w:cs="Times New Roman"/>
                <w:sz w:val="24"/>
                <w:szCs w:val="24"/>
                <w:lang w:eastAsia="ru-RU"/>
              </w:rPr>
              <w:t>сформулировванным</w:t>
            </w:r>
            <w:proofErr w:type="spellEnd"/>
            <w:r w:rsidRPr="00D82193">
              <w:rPr>
                <w:rFonts w:ascii="Times New Roman" w:hAnsi="Times New Roman" w:cs="Times New Roman"/>
                <w:sz w:val="24"/>
                <w:szCs w:val="24"/>
                <w:lang w:eastAsia="ru-RU"/>
              </w:rPr>
              <w:t xml:space="preserve"> в международном исследовании PISA:</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«Естественно-научная грамотность – это способность человека занимать активную гражданскую позицию по общественно значимым вопросам, связанным с естественными науками, и его готовность интересоваться естественно-научными идеями.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Естественно-научно грамотный человек стремится участвовать в аргументированном обсуждении проблем, относящихся к естественным наукам и технологиям, что требует от него следующих компетентностей:</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Ø  научно</w:t>
            </w:r>
            <w:proofErr w:type="gramEnd"/>
            <w:r w:rsidRPr="00D82193">
              <w:rPr>
                <w:rFonts w:ascii="Times New Roman" w:hAnsi="Times New Roman" w:cs="Times New Roman"/>
                <w:sz w:val="24"/>
                <w:szCs w:val="24"/>
                <w:lang w:eastAsia="ru-RU"/>
              </w:rPr>
              <w:t xml:space="preserve"> объяснять явления;</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 xml:space="preserve">Ø  </w:t>
            </w:r>
            <w:proofErr w:type="spellStart"/>
            <w:r w:rsidRPr="00D82193">
              <w:rPr>
                <w:rFonts w:ascii="Times New Roman" w:hAnsi="Times New Roman" w:cs="Times New Roman"/>
                <w:sz w:val="24"/>
                <w:szCs w:val="24"/>
                <w:lang w:eastAsia="ru-RU"/>
              </w:rPr>
              <w:t>демонтрировать</w:t>
            </w:r>
            <w:proofErr w:type="spellEnd"/>
            <w:proofErr w:type="gramEnd"/>
            <w:r w:rsidRPr="00D82193">
              <w:rPr>
                <w:rFonts w:ascii="Times New Roman" w:hAnsi="Times New Roman" w:cs="Times New Roman"/>
                <w:sz w:val="24"/>
                <w:szCs w:val="24"/>
                <w:lang w:eastAsia="ru-RU"/>
              </w:rPr>
              <w:t xml:space="preserve"> понимание особенностей естественно-научного исследования;</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Ø  интерпретировать</w:t>
            </w:r>
            <w:proofErr w:type="gramEnd"/>
            <w:r w:rsidRPr="00D82193">
              <w:rPr>
                <w:rFonts w:ascii="Times New Roman" w:hAnsi="Times New Roman" w:cs="Times New Roman"/>
                <w:sz w:val="24"/>
                <w:szCs w:val="24"/>
                <w:lang w:eastAsia="ru-RU"/>
              </w:rPr>
              <w:t xml:space="preserve"> данные и использовать научные доказательства для получения выводов».</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Вместе с тем внеурочная деятельность предоставляет дополнительные возможности с точки зрения вариативности содержания и применяемых методов, поскольку все это в меньшей степени, чем при изучении систематических учебных предметов, регламентируется образовательным стандартом. Учебные занятия по естественно-научной грамотности в рамках внеурочной деятельности могут проводиться в разнообразных формах в зависимости от количественного состава учебной группы (это совсем не обязательно целый класс), ресурсного обеспечения (лабораторное оборудование, медиа ресурсы), методических предпочтений учителя и познавательной активности учащихся.</w:t>
            </w:r>
          </w:p>
          <w:p w:rsidR="00D82193" w:rsidRPr="00D82193" w:rsidRDefault="00D82193" w:rsidP="00D82193">
            <w:pPr>
              <w:pStyle w:val="a6"/>
              <w:rPr>
                <w:rFonts w:ascii="Times New Roman" w:hAnsi="Times New Roman" w:cs="Times New Roman"/>
                <w:b/>
                <w:sz w:val="24"/>
                <w:szCs w:val="24"/>
                <w:lang w:eastAsia="ru-RU"/>
              </w:rPr>
            </w:pPr>
            <w:r w:rsidRPr="00D82193">
              <w:rPr>
                <w:rFonts w:ascii="Times New Roman" w:hAnsi="Times New Roman" w:cs="Times New Roman"/>
                <w:b/>
                <w:sz w:val="24"/>
                <w:szCs w:val="24"/>
                <w:lang w:eastAsia="ru-RU"/>
              </w:rPr>
              <w:t>Финансовая грамотность</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Формирование финансовой грамотности предполагает освоение знаний, умений, установок и моделей поведения, необходимых для принятия разумных финансовых решений. С этой целью в модуль финансовой грамотности Программы включены разделы «Школа финансовых решений» (5-7 классы) и «Основы финансового успеха» (8-9 классы). Изучая темы этих разделов, обучающиеся познакомятся с базовыми правилами грамотного использования денежных средств, научатся выявлять и анализировать финансовую информацию, оценивать финансовые проблемы, обосновывать финансовые решения и оценивать финансовые риски. Занятия по программе способствуют выработке умений и навыков, необходимых при рассмотрении финансовых вопросов, не имеющих однозначно правильных решений, требующих анализа альтернатив и возможных последствий сделанного выбора с учётом возможностей и предпочтений конкретного человека или семьи. Содержание занятий создаёт условия для применения финансовых знаний и понимания при решении практических вопросов, входящих в число задач, рассматриваемых при изучении математики, информатики, географии и обществознания.</w:t>
            </w:r>
          </w:p>
          <w:p w:rsidR="00D82193" w:rsidRPr="00D82193" w:rsidRDefault="00D82193" w:rsidP="00D82193">
            <w:pPr>
              <w:pStyle w:val="a6"/>
              <w:rPr>
                <w:rFonts w:ascii="Times New Roman" w:hAnsi="Times New Roman" w:cs="Times New Roman"/>
                <w:b/>
                <w:sz w:val="24"/>
                <w:szCs w:val="24"/>
                <w:lang w:eastAsia="ru-RU"/>
              </w:rPr>
            </w:pPr>
            <w:r w:rsidRPr="00D82193">
              <w:rPr>
                <w:rFonts w:ascii="Times New Roman" w:hAnsi="Times New Roman" w:cs="Times New Roman"/>
                <w:b/>
                <w:sz w:val="24"/>
                <w:szCs w:val="24"/>
                <w:lang w:eastAsia="ru-RU"/>
              </w:rPr>
              <w:t>Глобальные компетенции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Направление «глобальные компетенции» непосредственно связано с освоением знаний по проблемам глобализации, устойчивого развития и межкультурного взаимодействия, изучение которых в соответствии с Федеральным государственным стандартом </w:t>
            </w:r>
            <w:r w:rsidRPr="00D82193">
              <w:rPr>
                <w:rFonts w:ascii="Times New Roman" w:hAnsi="Times New Roman" w:cs="Times New Roman"/>
                <w:sz w:val="24"/>
                <w:szCs w:val="24"/>
                <w:lang w:eastAsia="ru-RU"/>
              </w:rPr>
              <w:lastRenderedPageBreak/>
              <w:t>основного общего образования входит в программы естественнонаучных, общественно-научных предметов и иностранных языков. Содержание модуля отражает два аспекта: глобальные проблемы и межкультурное взаимодействие. Организация занятий в рамках модуля по «глобальным компетенциям» развивает критическое и аналитическое мышление, умения анализировать глобальные и локальные проблемы и вопросы межкультурного взаимодействия, выявлять и оценивать различные мнения и точки зрения, объяснять сложные ситуации и проблемы, оценивать информацию, а также действия людей и их воздействие на природу и общество.</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Деятельность по формированию глобальной компетентности обучающихся позволяет решать образовательные и воспитательные задачи, ориентируя школьников с учетом их возраста и познавательных интересов на современную систему научных представлений о взаимосвязях человека с природной и социальной средой, повышение уровня экологической культуры, применение знаний из социальных и естественных наук при планировании своих действий и поступков и при оценке их возможных последствий для окружающей среды и социального окружения.</w:t>
            </w:r>
          </w:p>
          <w:p w:rsidR="00D82193" w:rsidRPr="00D82193" w:rsidRDefault="00D82193" w:rsidP="00D82193">
            <w:pPr>
              <w:pStyle w:val="a6"/>
              <w:rPr>
                <w:rFonts w:ascii="Times New Roman" w:hAnsi="Times New Roman" w:cs="Times New Roman"/>
                <w:b/>
                <w:sz w:val="24"/>
                <w:szCs w:val="24"/>
                <w:lang w:eastAsia="ru-RU"/>
              </w:rPr>
            </w:pPr>
            <w:r w:rsidRPr="00D82193">
              <w:rPr>
                <w:rFonts w:ascii="Times New Roman" w:hAnsi="Times New Roman" w:cs="Times New Roman"/>
                <w:b/>
                <w:sz w:val="24"/>
                <w:szCs w:val="24"/>
                <w:lang w:eastAsia="ru-RU"/>
              </w:rPr>
              <w:t>Креативное мышление</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Модуль «Креативное мышление» отражает новое направление функциональной грамотности. Введение этого направления обусловлено тем, что сегодня, как никогда раньше, общественное развитие, развитие материальной и духовной культуры, развитие производства зависят от появления инновационных идей, от создания нового знания и от способности его выразить и донести до людей. Привычка мыслить креативно помогает людям достигать лучших результатов в преобразовании окружающей действительности, эффективно и грамотно отвечать на вновь возникающие вызовы. Именно поэтому креативное мышление рассматривается как одна из составляющих функциональной грамотности, характеризующей способность грамотно пользоваться имеющимися знаниями, умениями, компетенциями при решении самого широкого спектра проблем, с которыми современный человек встречается в различных реальных ситуациях. Задача и назначение модуля – дать общее представление о креативном мышлении и сформировать базовые действия, лежащие в его основе: умение выдвигать, оценивать и совершенствовать идеи, направленные на поиск инновационных решений во всех сферах человеческой жизни. Содержание занятий направлено на формирование у обучающихся общего понимания особенностей креативного мышления. В ходе занятий моделируются ситуации, в которых уместно и целесообразно применять навыки креативного мышления, учащиеся осваивают систему базовых действий, лежащих в основе креативного мышления. Это позволяет впоследствии, на уроках и на классных часах, в ходе учебно-проектной и учебно-исследовательской деятельности использовать освоенные навыки для развития и совершенствования креативного мышления.</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Каждый модуль Программы предлагается изучать ежегодно в объёме 5 часов в неделю, начиная с 5 класса. Во всех модулях в последовательно усложняющихся контекстах предлагаются задания, основанные на проблемных жизненных ситуациях, формирующие необходимые для функционально грамотного человека умения и способы действия. Последние занятия каждого года обучения используются для подведения итогов, проведения диагностики, оценки или самооценки и рефлексии.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Ниже представлено содержание каждого модуля Программы по годам обучения (для 5-9 классов), включая и интегрированные занятия.</w:t>
            </w:r>
          </w:p>
          <w:p w:rsidR="00D82193" w:rsidRPr="00D82193" w:rsidRDefault="00D82193" w:rsidP="00D82193">
            <w:pPr>
              <w:pStyle w:val="a6"/>
              <w:rPr>
                <w:rFonts w:ascii="Times New Roman" w:hAnsi="Times New Roman" w:cs="Times New Roman"/>
                <w:sz w:val="24"/>
                <w:szCs w:val="24"/>
                <w:lang w:eastAsia="ru-RU"/>
              </w:rPr>
            </w:pP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D82193">
            <w:pPr>
              <w:pStyle w:val="a6"/>
              <w:jc w:val="center"/>
              <w:rPr>
                <w:rFonts w:ascii="Times New Roman" w:hAnsi="Times New Roman" w:cs="Times New Roman"/>
                <w:b/>
                <w:sz w:val="24"/>
                <w:szCs w:val="24"/>
                <w:lang w:eastAsia="ru-RU"/>
              </w:rPr>
            </w:pPr>
            <w:r w:rsidRPr="00D82193">
              <w:rPr>
                <w:rFonts w:ascii="Times New Roman" w:hAnsi="Times New Roman" w:cs="Times New Roman"/>
                <w:b/>
                <w:sz w:val="24"/>
                <w:szCs w:val="24"/>
                <w:lang w:eastAsia="ru-RU"/>
              </w:rPr>
              <w:lastRenderedPageBreak/>
              <w:t>Содержание курса по шести направлениям функциональной грамотности для 5-9 классов</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5 класс</w:t>
            </w:r>
          </w:p>
          <w:tbl>
            <w:tblPr>
              <w:tblW w:w="1359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01"/>
              <w:gridCol w:w="12497"/>
            </w:tblGrid>
            <w:tr w:rsidR="00D82193" w:rsidRPr="00D82193" w:rsidTr="00D82193">
              <w:tc>
                <w:tcPr>
                  <w:tcW w:w="13598" w:type="dxa"/>
                  <w:gridSpan w:val="2"/>
                  <w:tcBorders>
                    <w:top w:val="single" w:sz="8"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692EF3" w:rsidRDefault="00D82193" w:rsidP="00B535F2">
                  <w:pPr>
                    <w:pStyle w:val="a6"/>
                    <w:framePr w:hSpace="180" w:wrap="around" w:vAnchor="text" w:hAnchor="margin" w:y="4"/>
                    <w:rPr>
                      <w:rFonts w:ascii="Times New Roman" w:hAnsi="Times New Roman" w:cs="Times New Roman"/>
                      <w:b/>
                      <w:sz w:val="24"/>
                      <w:szCs w:val="24"/>
                      <w:lang w:eastAsia="ru-RU"/>
                    </w:rPr>
                  </w:pPr>
                  <w:r w:rsidRPr="00692EF3">
                    <w:rPr>
                      <w:rFonts w:ascii="Times New Roman" w:hAnsi="Times New Roman" w:cs="Times New Roman"/>
                      <w:b/>
                      <w:sz w:val="24"/>
                      <w:szCs w:val="24"/>
                      <w:lang w:eastAsia="ru-RU"/>
                    </w:rPr>
                    <w:t>Модуль: Читательская грамотность: «Читаем, соединяя текстовую и графическую информацию» (5 ч)</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Путешествуем и познаем мир (Путешествие по России)</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Работаем над проектом (Школьная жизнь)</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Хотим участвовать в конкурсе (Школьная жизнь)</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 страницам биографий (Великие люди нашей страны)</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5.</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Мир моего города (Человек и технический прогресс)</w:t>
                  </w:r>
                </w:p>
              </w:tc>
            </w:tr>
            <w:tr w:rsidR="00D82193" w:rsidRPr="00D82193" w:rsidTr="00D82193">
              <w:tc>
                <w:tcPr>
                  <w:tcW w:w="13598"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692EF3" w:rsidRDefault="00D82193" w:rsidP="00B535F2">
                  <w:pPr>
                    <w:pStyle w:val="a6"/>
                    <w:framePr w:hSpace="180" w:wrap="around" w:vAnchor="text" w:hAnchor="margin" w:y="4"/>
                    <w:rPr>
                      <w:rFonts w:ascii="Times New Roman" w:hAnsi="Times New Roman" w:cs="Times New Roman"/>
                      <w:b/>
                      <w:sz w:val="24"/>
                      <w:szCs w:val="24"/>
                      <w:lang w:eastAsia="ru-RU"/>
                    </w:rPr>
                  </w:pPr>
                  <w:r w:rsidRPr="00692EF3">
                    <w:rPr>
                      <w:rFonts w:ascii="Times New Roman" w:hAnsi="Times New Roman" w:cs="Times New Roman"/>
                      <w:b/>
                      <w:sz w:val="24"/>
                      <w:szCs w:val="24"/>
                      <w:lang w:eastAsia="ru-RU"/>
                    </w:rPr>
                    <w:t>Модуль: Естественно-научная грамотность: «Наука рядом» (5 ч)</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Мои увлечения</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Растения и животные в нашей жизни</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Загадочные явления</w:t>
                  </w:r>
                </w:p>
              </w:tc>
            </w:tr>
            <w:tr w:rsidR="00D82193" w:rsidRPr="00D82193" w:rsidTr="00D82193">
              <w:tc>
                <w:tcPr>
                  <w:tcW w:w="13598"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692EF3" w:rsidRDefault="00D82193" w:rsidP="00B535F2">
                  <w:pPr>
                    <w:pStyle w:val="a6"/>
                    <w:framePr w:hSpace="180" w:wrap="around" w:vAnchor="text" w:hAnchor="margin" w:y="4"/>
                    <w:rPr>
                      <w:rFonts w:ascii="Times New Roman" w:hAnsi="Times New Roman" w:cs="Times New Roman"/>
                      <w:b/>
                      <w:sz w:val="24"/>
                      <w:szCs w:val="24"/>
                      <w:lang w:eastAsia="ru-RU"/>
                    </w:rPr>
                  </w:pPr>
                  <w:r w:rsidRPr="00692EF3">
                    <w:rPr>
                      <w:rFonts w:ascii="Times New Roman" w:hAnsi="Times New Roman" w:cs="Times New Roman"/>
                      <w:b/>
                      <w:sz w:val="24"/>
                      <w:szCs w:val="24"/>
                      <w:lang w:eastAsia="ru-RU"/>
                    </w:rPr>
                    <w:t>Модуль: Креативное мышление «Учимся мыслить креативно» (5 ч)</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Модели и ситуации. Общее представление о креативности (на примерах простейших заданий и бытовых ситуаций). Знакомство с содержательными и тематическими областями</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разнообразных идей. Для чего нужно выдвигать разные идеи и варианты. Разные, похожие, одинаковые</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креативных идей и их доработка. Для чего нужны нестандартные идеи. Когда и кому бывают нужны креативные идеи</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 выдвижения до доработки идей. Создание продукта. Выполнение проекта на основе комплексного задания</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5.</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Диагностика и рефлексия. Самооценка. Выполнение итоговой работы</w:t>
                  </w:r>
                </w:p>
              </w:tc>
            </w:tr>
            <w:tr w:rsidR="00D82193" w:rsidRPr="00D82193" w:rsidTr="00D82193">
              <w:tc>
                <w:tcPr>
                  <w:tcW w:w="13598"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692EF3" w:rsidRDefault="00D82193" w:rsidP="00B535F2">
                  <w:pPr>
                    <w:pStyle w:val="a6"/>
                    <w:framePr w:hSpace="180" w:wrap="around" w:vAnchor="text" w:hAnchor="margin" w:y="4"/>
                    <w:rPr>
                      <w:rFonts w:ascii="Times New Roman" w:hAnsi="Times New Roman" w:cs="Times New Roman"/>
                      <w:b/>
                      <w:sz w:val="24"/>
                      <w:szCs w:val="24"/>
                      <w:lang w:eastAsia="ru-RU"/>
                    </w:rPr>
                  </w:pPr>
                  <w:r w:rsidRPr="00692EF3">
                    <w:rPr>
                      <w:rFonts w:ascii="Times New Roman" w:hAnsi="Times New Roman" w:cs="Times New Roman"/>
                      <w:b/>
                      <w:sz w:val="24"/>
                      <w:szCs w:val="24"/>
                      <w:lang w:eastAsia="ru-RU"/>
                    </w:rPr>
                    <w:t>Модуль: Математическая грамотность: «Математика в повседневной жизни» (4 ч)</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Путешествия и отдых</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Транспорт</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Здоровье</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Домашнее хозяйство</w:t>
                  </w:r>
                </w:p>
              </w:tc>
            </w:tr>
            <w:tr w:rsidR="00D82193" w:rsidRPr="00D82193" w:rsidTr="00D82193">
              <w:tc>
                <w:tcPr>
                  <w:tcW w:w="13598"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692EF3" w:rsidRDefault="00D82193" w:rsidP="00B535F2">
                  <w:pPr>
                    <w:pStyle w:val="a6"/>
                    <w:framePr w:hSpace="180" w:wrap="around" w:vAnchor="text" w:hAnchor="margin" w:y="4"/>
                    <w:rPr>
                      <w:rFonts w:ascii="Times New Roman" w:hAnsi="Times New Roman" w:cs="Times New Roman"/>
                      <w:b/>
                      <w:sz w:val="24"/>
                      <w:szCs w:val="24"/>
                      <w:lang w:eastAsia="ru-RU"/>
                    </w:rPr>
                  </w:pPr>
                  <w:r w:rsidRPr="00692EF3">
                    <w:rPr>
                      <w:rFonts w:ascii="Times New Roman" w:hAnsi="Times New Roman" w:cs="Times New Roman"/>
                      <w:b/>
                      <w:sz w:val="24"/>
                      <w:szCs w:val="24"/>
                      <w:lang w:eastAsia="ru-RU"/>
                    </w:rPr>
                    <w:t xml:space="preserve">Модуль: Финансовая грамотность: «Школа финансовых </w:t>
                  </w:r>
                  <w:proofErr w:type="gramStart"/>
                  <w:r w:rsidRPr="00692EF3">
                    <w:rPr>
                      <w:rFonts w:ascii="Times New Roman" w:hAnsi="Times New Roman" w:cs="Times New Roman"/>
                      <w:b/>
                      <w:sz w:val="24"/>
                      <w:szCs w:val="24"/>
                      <w:lang w:eastAsia="ru-RU"/>
                    </w:rPr>
                    <w:t>решений»  (</w:t>
                  </w:r>
                  <w:proofErr w:type="gramEnd"/>
                  <w:r w:rsidRPr="00692EF3">
                    <w:rPr>
                      <w:rFonts w:ascii="Times New Roman" w:hAnsi="Times New Roman" w:cs="Times New Roman"/>
                      <w:b/>
                      <w:sz w:val="24"/>
                      <w:szCs w:val="24"/>
                      <w:lang w:eastAsia="ru-RU"/>
                    </w:rPr>
                    <w:t>4 ч)</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Собираемся за покупками: что важно знать</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Делаем покупки: как правильно выбирать товары</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Приобретаем услуги: знаем, умеем, практикуем</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Самое главное о правилах поведении грамотного покупателя</w:t>
                  </w:r>
                </w:p>
              </w:tc>
            </w:tr>
            <w:tr w:rsidR="00D82193" w:rsidRPr="00D82193" w:rsidTr="00D82193">
              <w:tc>
                <w:tcPr>
                  <w:tcW w:w="13598"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692EF3" w:rsidRDefault="00D82193" w:rsidP="00B535F2">
                  <w:pPr>
                    <w:pStyle w:val="a6"/>
                    <w:framePr w:hSpace="180" w:wrap="around" w:vAnchor="text" w:hAnchor="margin" w:y="4"/>
                    <w:rPr>
                      <w:rFonts w:ascii="Times New Roman" w:hAnsi="Times New Roman" w:cs="Times New Roman"/>
                      <w:b/>
                      <w:sz w:val="24"/>
                      <w:szCs w:val="24"/>
                      <w:lang w:eastAsia="ru-RU"/>
                    </w:rPr>
                  </w:pPr>
                  <w:r w:rsidRPr="00692EF3">
                    <w:rPr>
                      <w:rFonts w:ascii="Times New Roman" w:hAnsi="Times New Roman" w:cs="Times New Roman"/>
                      <w:b/>
                      <w:sz w:val="24"/>
                      <w:szCs w:val="24"/>
                      <w:lang w:eastAsia="ru-RU"/>
                    </w:rPr>
                    <w:t xml:space="preserve">Интегрированные занятия: Финансовая грамотность+ </w:t>
                  </w:r>
                  <w:proofErr w:type="gramStart"/>
                  <w:r w:rsidRPr="00692EF3">
                    <w:rPr>
                      <w:rFonts w:ascii="Times New Roman" w:hAnsi="Times New Roman" w:cs="Times New Roman"/>
                      <w:b/>
                      <w:sz w:val="24"/>
                      <w:szCs w:val="24"/>
                      <w:lang w:eastAsia="ru-RU"/>
                    </w:rPr>
                    <w:t>Математика  (</w:t>
                  </w:r>
                  <w:proofErr w:type="gramEnd"/>
                  <w:r w:rsidRPr="00692EF3">
                    <w:rPr>
                      <w:rFonts w:ascii="Times New Roman" w:hAnsi="Times New Roman" w:cs="Times New Roman"/>
                      <w:b/>
                      <w:sz w:val="24"/>
                      <w:szCs w:val="24"/>
                      <w:lang w:eastAsia="ru-RU"/>
                    </w:rPr>
                    <w:t>2 ч)</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«Деньги – не щепки, счетом крепки»</w:t>
                  </w:r>
                </w:p>
              </w:tc>
            </w:tr>
            <w:tr w:rsidR="00D82193" w:rsidRPr="00D82193" w:rsidTr="00D82193">
              <w:tc>
                <w:tcPr>
                  <w:tcW w:w="13598"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692EF3" w:rsidRDefault="00D82193" w:rsidP="00B535F2">
                  <w:pPr>
                    <w:pStyle w:val="a6"/>
                    <w:framePr w:hSpace="180" w:wrap="around" w:vAnchor="text" w:hAnchor="margin" w:y="4"/>
                    <w:rPr>
                      <w:rFonts w:ascii="Times New Roman" w:hAnsi="Times New Roman" w:cs="Times New Roman"/>
                      <w:b/>
                      <w:sz w:val="24"/>
                      <w:szCs w:val="24"/>
                      <w:lang w:eastAsia="ru-RU"/>
                    </w:rPr>
                  </w:pPr>
                  <w:r w:rsidRPr="00692EF3">
                    <w:rPr>
                      <w:rFonts w:ascii="Times New Roman" w:hAnsi="Times New Roman" w:cs="Times New Roman"/>
                      <w:b/>
                      <w:sz w:val="24"/>
                      <w:szCs w:val="24"/>
                      <w:lang w:eastAsia="ru-RU"/>
                    </w:rPr>
                    <w:t>Модуль: Глобальные компетенции «Роскошь общения. Ты, я, мы отвечаем за планету.  Мы учимся взаимодействовать и знакомимся с глобальными проблемами» (5 ч)</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Мы умеем дружить</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Общаемся с одноклассниками и живем интересно</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Какие проблемы называют глобальными? Что значит быть глобально компетентным?</w:t>
                  </w:r>
                </w:p>
              </w:tc>
            </w:tr>
            <w:tr w:rsidR="00D82193" w:rsidRPr="00D82193" w:rsidTr="00D8219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49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Можем ли мы решать глобальные проблемы? Начинаем действовать.</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Идея: на материале заданий «Покупаем новое» и «Не выбрасывайте продукты» интеграция с финансовой грамотностью по теме «Покупки»</w:t>
                  </w:r>
                </w:p>
              </w:tc>
            </w:tr>
          </w:tbl>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692EF3" w:rsidRDefault="00692EF3" w:rsidP="00692EF3">
            <w:pPr>
              <w:pStyle w:val="a6"/>
              <w:jc w:val="center"/>
              <w:rPr>
                <w:rFonts w:ascii="Times New Roman" w:hAnsi="Times New Roman" w:cs="Times New Roman"/>
                <w:sz w:val="24"/>
                <w:szCs w:val="24"/>
                <w:lang w:eastAsia="ru-RU"/>
              </w:rPr>
            </w:pPr>
          </w:p>
          <w:p w:rsidR="00D82193" w:rsidRPr="00D82193" w:rsidRDefault="00D82193" w:rsidP="00692EF3">
            <w:pPr>
              <w:pStyle w:val="a6"/>
              <w:jc w:val="center"/>
              <w:rPr>
                <w:rFonts w:ascii="Times New Roman" w:hAnsi="Times New Roman" w:cs="Times New Roman"/>
                <w:sz w:val="24"/>
                <w:szCs w:val="24"/>
                <w:lang w:eastAsia="ru-RU"/>
              </w:rPr>
            </w:pPr>
            <w:r w:rsidRPr="00D82193">
              <w:rPr>
                <w:rFonts w:ascii="Times New Roman" w:hAnsi="Times New Roman" w:cs="Times New Roman"/>
                <w:sz w:val="24"/>
                <w:szCs w:val="24"/>
                <w:lang w:eastAsia="ru-RU"/>
              </w:rPr>
              <w:t>6 класс</w:t>
            </w:r>
          </w:p>
          <w:tbl>
            <w:tblPr>
              <w:tblW w:w="1374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01"/>
              <w:gridCol w:w="12639"/>
            </w:tblGrid>
            <w:tr w:rsidR="00D82193" w:rsidRPr="00D82193" w:rsidTr="00692EF3">
              <w:tc>
                <w:tcPr>
                  <w:tcW w:w="13740" w:type="dxa"/>
                  <w:gridSpan w:val="2"/>
                  <w:tcBorders>
                    <w:top w:val="single" w:sz="8"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692EF3" w:rsidRDefault="00D82193" w:rsidP="00B535F2">
                  <w:pPr>
                    <w:pStyle w:val="a6"/>
                    <w:framePr w:hSpace="180" w:wrap="around" w:vAnchor="text" w:hAnchor="margin" w:y="4"/>
                    <w:rPr>
                      <w:rFonts w:ascii="Times New Roman" w:hAnsi="Times New Roman" w:cs="Times New Roman"/>
                      <w:b/>
                      <w:sz w:val="24"/>
                      <w:szCs w:val="24"/>
                      <w:lang w:eastAsia="ru-RU"/>
                    </w:rPr>
                  </w:pPr>
                  <w:r w:rsidRPr="00692EF3">
                    <w:rPr>
                      <w:rFonts w:ascii="Times New Roman" w:hAnsi="Times New Roman" w:cs="Times New Roman"/>
                      <w:b/>
                      <w:sz w:val="24"/>
                      <w:szCs w:val="24"/>
                      <w:lang w:eastAsia="ru-RU"/>
                    </w:rPr>
                    <w:t>Модуль: Читательская грамотность: «Читаем, различая факты и мнения» (5 ч)</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Нас ждёт путешествие (Путешествие по родной земле)</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Открываем тайны планеты (Изучение планеты)</w:t>
                  </w:r>
                </w:p>
              </w:tc>
            </w:tr>
            <w:tr w:rsidR="00D82193" w:rsidRPr="00D82193" w:rsidTr="00692EF3">
              <w:trPr>
                <w:trHeight w:val="299"/>
              </w:trPr>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Открываем мир науки (Человек и природа)</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 страницам биографий полководцев (Великие люди нашей страны)</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5.</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Наши поступки (межличностные взаимодействия)</w:t>
                  </w:r>
                </w:p>
              </w:tc>
            </w:tr>
            <w:tr w:rsidR="00D82193" w:rsidRPr="00D82193" w:rsidTr="00692EF3">
              <w:tc>
                <w:tcPr>
                  <w:tcW w:w="13740"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692EF3" w:rsidRDefault="00D82193" w:rsidP="00B535F2">
                  <w:pPr>
                    <w:pStyle w:val="a6"/>
                    <w:framePr w:hSpace="180" w:wrap="around" w:vAnchor="text" w:hAnchor="margin" w:y="4"/>
                    <w:rPr>
                      <w:rFonts w:ascii="Times New Roman" w:hAnsi="Times New Roman" w:cs="Times New Roman"/>
                      <w:b/>
                      <w:sz w:val="24"/>
                      <w:szCs w:val="24"/>
                      <w:lang w:eastAsia="ru-RU"/>
                    </w:rPr>
                  </w:pPr>
                  <w:r w:rsidRPr="00692EF3">
                    <w:rPr>
                      <w:rFonts w:ascii="Times New Roman" w:hAnsi="Times New Roman" w:cs="Times New Roman"/>
                      <w:b/>
                      <w:sz w:val="24"/>
                      <w:szCs w:val="24"/>
                      <w:lang w:eastAsia="ru-RU"/>
                    </w:rPr>
                    <w:t>Модуль: Естественно-научная грамотность: «Учимся исследовать» (5 ч)</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Мои увлечения</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Растения и животные в нашей жизни</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Загадочные явления</w:t>
                  </w:r>
                </w:p>
              </w:tc>
            </w:tr>
            <w:tr w:rsidR="00D82193" w:rsidRPr="00D82193" w:rsidTr="00692EF3">
              <w:tc>
                <w:tcPr>
                  <w:tcW w:w="13740"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w:t>
                  </w:r>
                </w:p>
                <w:p w:rsidR="00D82193" w:rsidRPr="00692EF3" w:rsidRDefault="00D82193" w:rsidP="00B535F2">
                  <w:pPr>
                    <w:pStyle w:val="a6"/>
                    <w:framePr w:hSpace="180" w:wrap="around" w:vAnchor="text" w:hAnchor="margin" w:y="4"/>
                    <w:rPr>
                      <w:rFonts w:ascii="Times New Roman" w:hAnsi="Times New Roman" w:cs="Times New Roman"/>
                      <w:b/>
                      <w:sz w:val="24"/>
                      <w:szCs w:val="24"/>
                      <w:lang w:eastAsia="ru-RU"/>
                    </w:rPr>
                  </w:pPr>
                  <w:r w:rsidRPr="00692EF3">
                    <w:rPr>
                      <w:rFonts w:ascii="Times New Roman" w:hAnsi="Times New Roman" w:cs="Times New Roman"/>
                      <w:b/>
                      <w:sz w:val="24"/>
                      <w:szCs w:val="24"/>
                      <w:lang w:eastAsia="ru-RU"/>
                    </w:rPr>
                    <w:t>Модуль: Креативное мышление «Учимся мыслить креативно» (5 ч)</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Креативность в бытовых и учебных ситуациях: модели и ситуации.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Модели заданий: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-названия и заголовки (ПС</w:t>
                  </w:r>
                  <w:hyperlink r:id="rId7" w:anchor="_ftn3" w:history="1">
                    <w:r w:rsidRPr="00D82193">
                      <w:rPr>
                        <w:rFonts w:ascii="Times New Roman" w:hAnsi="Times New Roman" w:cs="Times New Roman"/>
                        <w:color w:val="486DAA"/>
                        <w:sz w:val="24"/>
                        <w:szCs w:val="24"/>
                        <w:u w:val="single"/>
                        <w:lang w:eastAsia="ru-RU"/>
                      </w:rPr>
                      <w:t>[3]</w:t>
                    </w:r>
                  </w:hyperlink>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-рисунки и формы, что скрыто за рисунком? (ВС</w:t>
                  </w:r>
                  <w:hyperlink r:id="rId8" w:anchor="_ftn4" w:history="1">
                    <w:r w:rsidRPr="00D82193">
                      <w:rPr>
                        <w:rFonts w:ascii="Times New Roman" w:hAnsi="Times New Roman" w:cs="Times New Roman"/>
                        <w:color w:val="486DAA"/>
                        <w:sz w:val="24"/>
                        <w:szCs w:val="24"/>
                        <w:u w:val="single"/>
                        <w:lang w:eastAsia="ru-RU"/>
                      </w:rPr>
                      <w:t>[4]</w:t>
                    </w:r>
                  </w:hyperlink>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-межличностные отношения (</w:t>
                  </w:r>
                  <w:proofErr w:type="spellStart"/>
                  <w:r w:rsidRPr="00D82193">
                    <w:rPr>
                      <w:rFonts w:ascii="Times New Roman" w:hAnsi="Times New Roman" w:cs="Times New Roman"/>
                      <w:sz w:val="24"/>
                      <w:szCs w:val="24"/>
                      <w:lang w:eastAsia="ru-RU"/>
                    </w:rPr>
                    <w:t>СПр</w:t>
                  </w:r>
                  <w:proofErr w:type="spellEnd"/>
                  <w:r w:rsidRPr="00D82193">
                    <w:rPr>
                      <w:rFonts w:ascii="Times New Roman" w:hAnsi="Times New Roman" w:cs="Times New Roman"/>
                      <w:sz w:val="24"/>
                      <w:szCs w:val="24"/>
                      <w:lang w:eastAsia="ru-RU"/>
                    </w:rPr>
                    <w:fldChar w:fldCharType="begin"/>
                  </w:r>
                  <w:r w:rsidRPr="00D82193">
                    <w:rPr>
                      <w:rFonts w:ascii="Times New Roman" w:hAnsi="Times New Roman" w:cs="Times New Roman"/>
                      <w:sz w:val="24"/>
                      <w:szCs w:val="24"/>
                      <w:lang w:eastAsia="ru-RU"/>
                    </w:rPr>
                    <w:instrText xml:space="preserve"> HYPERLINK "file:///C:\\Users\\Admin\\Downloads\\%D0%9F%D1%80%D0%BE%D0%B3%D1%80%D0%B0%D0%BC%D0%BC%D0%B0%20%D0%92%D0%BD%D0%B5%D1%83%D1%80%D0%BE%D1%87%D0%BA%D0%B0%20%D0%BD%D0%B0%20%D1%81%D0%B0%D0%B8%CC%86%D1%82.docx" \l "_ftn5" \o "" </w:instrText>
                  </w:r>
                  <w:r w:rsidRPr="00D82193">
                    <w:rPr>
                      <w:rFonts w:ascii="Times New Roman" w:hAnsi="Times New Roman" w:cs="Times New Roman"/>
                      <w:sz w:val="24"/>
                      <w:szCs w:val="24"/>
                      <w:lang w:eastAsia="ru-RU"/>
                    </w:rPr>
                    <w:fldChar w:fldCharType="separate"/>
                  </w:r>
                  <w:r w:rsidRPr="00D82193">
                    <w:rPr>
                      <w:rFonts w:ascii="Times New Roman" w:hAnsi="Times New Roman" w:cs="Times New Roman"/>
                      <w:color w:val="486DAA"/>
                      <w:sz w:val="24"/>
                      <w:szCs w:val="24"/>
                      <w:u w:val="single"/>
                      <w:lang w:eastAsia="ru-RU"/>
                    </w:rPr>
                    <w:t>[5]</w:t>
                  </w:r>
                  <w:r w:rsidRPr="00D82193">
                    <w:rPr>
                      <w:rFonts w:ascii="Times New Roman" w:hAnsi="Times New Roman" w:cs="Times New Roman"/>
                      <w:sz w:val="24"/>
                      <w:szCs w:val="24"/>
                      <w:lang w:eastAsia="ru-RU"/>
                    </w:rPr>
                    <w:fldChar w:fldCharType="end"/>
                  </w:r>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-исследовательские вопросы (</w:t>
                  </w:r>
                  <w:proofErr w:type="spellStart"/>
                  <w:r w:rsidRPr="00D82193">
                    <w:rPr>
                      <w:rFonts w:ascii="Times New Roman" w:hAnsi="Times New Roman" w:cs="Times New Roman"/>
                      <w:sz w:val="24"/>
                      <w:szCs w:val="24"/>
                      <w:lang w:eastAsia="ru-RU"/>
                    </w:rPr>
                    <w:t>ЕНПр</w:t>
                  </w:r>
                  <w:proofErr w:type="spellEnd"/>
                  <w:r w:rsidRPr="00D82193">
                    <w:rPr>
                      <w:rFonts w:ascii="Times New Roman" w:hAnsi="Times New Roman" w:cs="Times New Roman"/>
                      <w:sz w:val="24"/>
                      <w:szCs w:val="24"/>
                      <w:lang w:eastAsia="ru-RU"/>
                    </w:rPr>
                    <w:fldChar w:fldCharType="begin"/>
                  </w:r>
                  <w:r w:rsidRPr="00D82193">
                    <w:rPr>
                      <w:rFonts w:ascii="Times New Roman" w:hAnsi="Times New Roman" w:cs="Times New Roman"/>
                      <w:sz w:val="24"/>
                      <w:szCs w:val="24"/>
                      <w:lang w:eastAsia="ru-RU"/>
                    </w:rPr>
                    <w:instrText xml:space="preserve"> HYPERLINK "file:///C:\\Users\\Admin\\Downloads\\%D0%9F%D1%80%D0%BE%D0%B3%D1%80%D0%B0%D0%BC%D0%BC%D0%B0%20%D0%92%D0%BD%D0%B5%D1%83%D1%80%D0%BE%D1%87%D0%BA%D0%B0%20%D0%BD%D0%B0%20%D1%81%D0%B0%D0%B8%CC%86%D1%82.docx" \l "_ftn6" \o "" </w:instrText>
                  </w:r>
                  <w:r w:rsidRPr="00D82193">
                    <w:rPr>
                      <w:rFonts w:ascii="Times New Roman" w:hAnsi="Times New Roman" w:cs="Times New Roman"/>
                      <w:sz w:val="24"/>
                      <w:szCs w:val="24"/>
                      <w:lang w:eastAsia="ru-RU"/>
                    </w:rPr>
                    <w:fldChar w:fldCharType="separate"/>
                  </w:r>
                  <w:r w:rsidRPr="00D82193">
                    <w:rPr>
                      <w:rFonts w:ascii="Times New Roman" w:hAnsi="Times New Roman" w:cs="Times New Roman"/>
                      <w:color w:val="486DAA"/>
                      <w:sz w:val="24"/>
                      <w:szCs w:val="24"/>
                      <w:u w:val="single"/>
                      <w:lang w:eastAsia="ru-RU"/>
                    </w:rPr>
                    <w:t>[6]</w:t>
                  </w:r>
                  <w:r w:rsidRPr="00D82193">
                    <w:rPr>
                      <w:rFonts w:ascii="Times New Roman" w:hAnsi="Times New Roman" w:cs="Times New Roman"/>
                      <w:sz w:val="24"/>
                      <w:szCs w:val="24"/>
                      <w:lang w:eastAsia="ru-RU"/>
                    </w:rPr>
                    <w:fldChar w:fldCharType="end"/>
                  </w:r>
                  <w:r w:rsidRPr="00D82193">
                    <w:rPr>
                      <w:rFonts w:ascii="Times New Roman" w:hAnsi="Times New Roman" w:cs="Times New Roman"/>
                      <w:sz w:val="24"/>
                      <w:szCs w:val="24"/>
                      <w:lang w:eastAsia="ru-RU"/>
                    </w:rPr>
                    <w:t>)</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разнообразных идей. Учимся проявлять гибкость и беглость мышления. Разные образы и ассоциации</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креативных идей и их доработка. Оригинальность и проработанность</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Как вдохнуть в идею жизнь? Моделируем ситуацию: нужны оригинальные идеи</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 выдвижения до доработки идей. Выполнение проекта на основе комплексного задания</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5.</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Диагностика и рефлексия.  Самооценка. Выполнение итоговой работы</w:t>
                  </w:r>
                </w:p>
              </w:tc>
            </w:tr>
            <w:tr w:rsidR="00D82193" w:rsidRPr="00D82193" w:rsidTr="00692EF3">
              <w:tc>
                <w:tcPr>
                  <w:tcW w:w="13740"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692EF3" w:rsidRDefault="00D82193" w:rsidP="00B535F2">
                  <w:pPr>
                    <w:pStyle w:val="a6"/>
                    <w:framePr w:hSpace="180" w:wrap="around" w:vAnchor="text" w:hAnchor="margin" w:y="4"/>
                    <w:rPr>
                      <w:rFonts w:ascii="Times New Roman" w:hAnsi="Times New Roman" w:cs="Times New Roman"/>
                      <w:b/>
                      <w:sz w:val="24"/>
                      <w:szCs w:val="24"/>
                      <w:lang w:eastAsia="ru-RU"/>
                    </w:rPr>
                  </w:pPr>
                  <w:r w:rsidRPr="00692EF3">
                    <w:rPr>
                      <w:rFonts w:ascii="Times New Roman" w:hAnsi="Times New Roman" w:cs="Times New Roman"/>
                      <w:b/>
                      <w:sz w:val="24"/>
                      <w:szCs w:val="24"/>
                      <w:lang w:eastAsia="ru-RU"/>
                    </w:rPr>
                    <w:t>Модуль: Математическая грамотность: «Математика в повседневной жизни» (4 ч)</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color w:val="000000"/>
                      <w:sz w:val="24"/>
                      <w:szCs w:val="24"/>
                      <w:lang w:eastAsia="ru-RU"/>
                    </w:rPr>
                    <w:t>Спорт</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color w:val="000000"/>
                      <w:sz w:val="24"/>
                      <w:szCs w:val="24"/>
                      <w:lang w:eastAsia="ru-RU"/>
                    </w:rPr>
                    <w:t>Геометрические формы вокруг нас</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color w:val="000000"/>
                      <w:sz w:val="24"/>
                      <w:szCs w:val="24"/>
                      <w:lang w:eastAsia="ru-RU"/>
                    </w:rPr>
                    <w:t>Здоровый образ жизни</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школе и после школы (или Общение)</w:t>
                  </w:r>
                </w:p>
              </w:tc>
            </w:tr>
            <w:tr w:rsidR="00D82193" w:rsidRPr="00D82193" w:rsidTr="00692EF3">
              <w:tc>
                <w:tcPr>
                  <w:tcW w:w="13740"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692EF3" w:rsidRDefault="00D82193" w:rsidP="00B535F2">
                  <w:pPr>
                    <w:pStyle w:val="a6"/>
                    <w:framePr w:hSpace="180" w:wrap="around" w:vAnchor="text" w:hAnchor="margin" w:y="4"/>
                    <w:rPr>
                      <w:rFonts w:ascii="Times New Roman" w:hAnsi="Times New Roman" w:cs="Times New Roman"/>
                      <w:b/>
                      <w:sz w:val="24"/>
                      <w:szCs w:val="24"/>
                      <w:lang w:eastAsia="ru-RU"/>
                    </w:rPr>
                  </w:pPr>
                  <w:r w:rsidRPr="00692EF3">
                    <w:rPr>
                      <w:rFonts w:ascii="Times New Roman" w:hAnsi="Times New Roman" w:cs="Times New Roman"/>
                      <w:b/>
                      <w:sz w:val="24"/>
                      <w:szCs w:val="24"/>
                      <w:lang w:eastAsia="ru-RU"/>
                    </w:rPr>
                    <w:t xml:space="preserve">Модуль: Финансовая грамотность: «Школа финансовых </w:t>
                  </w:r>
                  <w:proofErr w:type="gramStart"/>
                  <w:r w:rsidRPr="00692EF3">
                    <w:rPr>
                      <w:rFonts w:ascii="Times New Roman" w:hAnsi="Times New Roman" w:cs="Times New Roman"/>
                      <w:b/>
                      <w:sz w:val="24"/>
                      <w:szCs w:val="24"/>
                      <w:lang w:eastAsia="ru-RU"/>
                    </w:rPr>
                    <w:t>решений»  (</w:t>
                  </w:r>
                  <w:proofErr w:type="gramEnd"/>
                  <w:r w:rsidRPr="00692EF3">
                    <w:rPr>
                      <w:rFonts w:ascii="Times New Roman" w:hAnsi="Times New Roman" w:cs="Times New Roman"/>
                      <w:b/>
                      <w:sz w:val="24"/>
                      <w:szCs w:val="24"/>
                      <w:lang w:eastAsia="ru-RU"/>
                    </w:rPr>
                    <w:t>4 ч)</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Семейный бюджет: по доходам - и расход</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Непредвиденные расходы: как снизить риск финансовых затруднений</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 чем можно сэкономить: тот без нужды живет, кто деньги бережет</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Самое главное о правилах грамотного ведения семейного бюджета</w:t>
                  </w:r>
                </w:p>
              </w:tc>
            </w:tr>
            <w:tr w:rsidR="00D82193" w:rsidRPr="00D82193" w:rsidTr="00692EF3">
              <w:tc>
                <w:tcPr>
                  <w:tcW w:w="13740"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692EF3" w:rsidRDefault="00D82193" w:rsidP="00B535F2">
                  <w:pPr>
                    <w:pStyle w:val="a6"/>
                    <w:framePr w:hSpace="180" w:wrap="around" w:vAnchor="text" w:hAnchor="margin" w:y="4"/>
                    <w:rPr>
                      <w:rFonts w:ascii="Times New Roman" w:hAnsi="Times New Roman" w:cs="Times New Roman"/>
                      <w:b/>
                      <w:sz w:val="24"/>
                      <w:szCs w:val="24"/>
                      <w:lang w:eastAsia="ru-RU"/>
                    </w:rPr>
                  </w:pPr>
                  <w:r w:rsidRPr="00692EF3">
                    <w:rPr>
                      <w:rFonts w:ascii="Times New Roman" w:hAnsi="Times New Roman" w:cs="Times New Roman"/>
                      <w:b/>
                      <w:sz w:val="24"/>
                      <w:szCs w:val="24"/>
                      <w:lang w:eastAsia="ru-RU"/>
                    </w:rPr>
                    <w:t xml:space="preserve">Интегрированные занятия: Финансовая грамотность+ </w:t>
                  </w:r>
                  <w:proofErr w:type="gramStart"/>
                  <w:r w:rsidRPr="00692EF3">
                    <w:rPr>
                      <w:rFonts w:ascii="Times New Roman" w:hAnsi="Times New Roman" w:cs="Times New Roman"/>
                      <w:b/>
                      <w:sz w:val="24"/>
                      <w:szCs w:val="24"/>
                      <w:lang w:eastAsia="ru-RU"/>
                    </w:rPr>
                    <w:t>Математика  (</w:t>
                  </w:r>
                  <w:proofErr w:type="gramEnd"/>
                  <w:r w:rsidRPr="00692EF3">
                    <w:rPr>
                      <w:rFonts w:ascii="Times New Roman" w:hAnsi="Times New Roman" w:cs="Times New Roman"/>
                      <w:b/>
                      <w:sz w:val="24"/>
                      <w:szCs w:val="24"/>
                      <w:lang w:eastAsia="ru-RU"/>
                    </w:rPr>
                    <w:t>2 ч)</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«Копейка к копейке – проживет семейка»</w:t>
                  </w:r>
                </w:p>
              </w:tc>
            </w:tr>
            <w:tr w:rsidR="00D82193" w:rsidRPr="00D82193" w:rsidTr="00692EF3">
              <w:tc>
                <w:tcPr>
                  <w:tcW w:w="13740"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692EF3" w:rsidRDefault="00D82193" w:rsidP="00B535F2">
                  <w:pPr>
                    <w:pStyle w:val="a6"/>
                    <w:framePr w:hSpace="180" w:wrap="around" w:vAnchor="text" w:hAnchor="margin" w:y="4"/>
                    <w:rPr>
                      <w:rFonts w:ascii="Times New Roman" w:hAnsi="Times New Roman" w:cs="Times New Roman"/>
                      <w:b/>
                      <w:sz w:val="24"/>
                      <w:szCs w:val="24"/>
                      <w:lang w:eastAsia="ru-RU"/>
                    </w:rPr>
                  </w:pPr>
                  <w:r w:rsidRPr="00692EF3">
                    <w:rPr>
                      <w:rFonts w:ascii="Times New Roman" w:hAnsi="Times New Roman" w:cs="Times New Roman"/>
                      <w:b/>
                      <w:sz w:val="24"/>
                      <w:szCs w:val="24"/>
                      <w:lang w:eastAsia="ru-RU"/>
                    </w:rPr>
                    <w:t xml:space="preserve">Модуль: Глобальные компетенции «Роскошь общения. Ты, я, мы отвечаем за планету. Мы учимся самоорганизации и помогаем сохранить </w:t>
                  </w:r>
                  <w:proofErr w:type="gramStart"/>
                  <w:r w:rsidRPr="00692EF3">
                    <w:rPr>
                      <w:rFonts w:ascii="Times New Roman" w:hAnsi="Times New Roman" w:cs="Times New Roman"/>
                      <w:b/>
                      <w:sz w:val="24"/>
                      <w:szCs w:val="24"/>
                      <w:lang w:eastAsia="ru-RU"/>
                    </w:rPr>
                    <w:t>природу  »</w:t>
                  </w:r>
                  <w:proofErr w:type="gramEnd"/>
                  <w:r w:rsidRPr="00692EF3">
                    <w:rPr>
                      <w:rFonts w:ascii="Times New Roman" w:hAnsi="Times New Roman" w:cs="Times New Roman"/>
                      <w:b/>
                      <w:sz w:val="24"/>
                      <w:szCs w:val="24"/>
                      <w:lang w:eastAsia="ru-RU"/>
                    </w:rPr>
                    <w:t xml:space="preserve"> (5 ч)</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Мы разные, но решаем общие задачи</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2-3.</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Узнаем традиции и обычаи и учитываем их в общении. Соблюдаем правила. Участвуем в самоуправлении</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Глобальные проблемы в нашей жизни</w:t>
                  </w:r>
                </w:p>
              </w:tc>
            </w:tr>
            <w:tr w:rsidR="00D82193" w:rsidRPr="00D82193" w:rsidTr="00692EF3">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5.</w:t>
                  </w:r>
                </w:p>
              </w:tc>
              <w:tc>
                <w:tcPr>
                  <w:tcW w:w="1263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Заботимся о природе</w:t>
                  </w:r>
                </w:p>
              </w:tc>
            </w:tr>
          </w:tbl>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B131E6" w:rsidRDefault="00D82193" w:rsidP="00B131E6">
            <w:pPr>
              <w:pStyle w:val="a6"/>
              <w:jc w:val="center"/>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7 класс</w:t>
            </w:r>
          </w:p>
          <w:tbl>
            <w:tblPr>
              <w:tblW w:w="1388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65"/>
              <w:gridCol w:w="12817"/>
            </w:tblGrid>
            <w:tr w:rsidR="00D82193" w:rsidRPr="00D82193" w:rsidTr="00B131E6">
              <w:tc>
                <w:tcPr>
                  <w:tcW w:w="13882" w:type="dxa"/>
                  <w:gridSpan w:val="2"/>
                  <w:tcBorders>
                    <w:top w:val="single" w:sz="8"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B131E6" w:rsidRDefault="00D82193" w:rsidP="00B535F2">
                  <w:pPr>
                    <w:pStyle w:val="a6"/>
                    <w:framePr w:hSpace="180" w:wrap="around" w:vAnchor="text" w:hAnchor="margin" w:y="4"/>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Модуль: Читательская грамотность: «В мире текстов: от этикетки до повести» (5 ч)</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Смысл жизни (Я и моя жизнь)</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Интеграция темы «Планета людей (Взаимоотношения)» по читательской грамотности и темы «Общаемся, учитывая свои интересы и интересы других» по «Глобальным компетенциям»</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Человек и книга</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Будущее (Человек и технический прогресс)</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5.</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Проблемы повседневности (выбор товаров и услуг)</w:t>
                  </w:r>
                </w:p>
              </w:tc>
            </w:tr>
            <w:tr w:rsidR="00D82193" w:rsidRPr="00D82193" w:rsidTr="00B131E6">
              <w:tc>
                <w:tcPr>
                  <w:tcW w:w="13882"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w:t>
                  </w:r>
                  <w:r w:rsidRPr="00B131E6">
                    <w:rPr>
                      <w:rFonts w:ascii="Times New Roman" w:hAnsi="Times New Roman" w:cs="Times New Roman"/>
                      <w:b/>
                      <w:sz w:val="24"/>
                      <w:szCs w:val="24"/>
                      <w:lang w:eastAsia="ru-RU"/>
                    </w:rPr>
                    <w:t>одуль: Естественно-научная грамотность: «Узнаем новое и объясняем» (5 ч)</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Наука и технологии</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Мир живого</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Вещества, которые нас окружают</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Мои увлечения</w:t>
                  </w:r>
                </w:p>
              </w:tc>
            </w:tr>
            <w:tr w:rsidR="00D82193" w:rsidRPr="00D82193" w:rsidTr="00B131E6">
              <w:tc>
                <w:tcPr>
                  <w:tcW w:w="13882"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B131E6" w:rsidRDefault="00D82193" w:rsidP="00B535F2">
                  <w:pPr>
                    <w:pStyle w:val="a6"/>
                    <w:framePr w:hSpace="180" w:wrap="around" w:vAnchor="text" w:hAnchor="margin" w:y="4"/>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Модуль: Креативное мышление «Проявляем креативность на уроках, в школе и в жизни» (5 ч)</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Креативность в учебных ситуациях и ситуациях межличностного взаимодействия. Анализ моделей и ситуаций.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Модели заданий: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-сюжеты, сценарии (ПС),</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-эмблемы, плакаты, постеры, значки (ВС),</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-проблемы экологии (</w:t>
                  </w:r>
                  <w:proofErr w:type="spellStart"/>
                  <w:r w:rsidRPr="00D82193">
                    <w:rPr>
                      <w:rFonts w:ascii="Times New Roman" w:hAnsi="Times New Roman" w:cs="Times New Roman"/>
                      <w:sz w:val="24"/>
                      <w:szCs w:val="24"/>
                      <w:lang w:eastAsia="ru-RU"/>
                    </w:rPr>
                    <w:t>СПр</w:t>
                  </w:r>
                  <w:proofErr w:type="spellEnd"/>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гипотез (</w:t>
                  </w:r>
                  <w:proofErr w:type="spellStart"/>
                  <w:r w:rsidRPr="00D82193">
                    <w:rPr>
                      <w:rFonts w:ascii="Times New Roman" w:hAnsi="Times New Roman" w:cs="Times New Roman"/>
                      <w:sz w:val="24"/>
                      <w:szCs w:val="24"/>
                      <w:lang w:eastAsia="ru-RU"/>
                    </w:rPr>
                    <w:t>ЕНПр</w:t>
                  </w:r>
                  <w:proofErr w:type="spellEnd"/>
                  <w:r w:rsidRPr="00D82193">
                    <w:rPr>
                      <w:rFonts w:ascii="Times New Roman" w:hAnsi="Times New Roman" w:cs="Times New Roman"/>
                      <w:sz w:val="24"/>
                      <w:szCs w:val="24"/>
                      <w:lang w:eastAsia="ru-RU"/>
                    </w:rPr>
                    <w:t>),</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разнообразных идей. Учимся проявлять гибкость и беглость мышления. Разные сюжеты.</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креативных идей и их доработка. Оригинальность и проработанность. Когда возникает необходимость доработать идею?</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Моделируем ситуацию: нужна доработка идеи.</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4.</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 выдвижения до доработки идей. Создание продукта. Выполнение проекта на основе комплексного задания.</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5.</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Диагностика и рефлексия.  Самооценка. Выполнение итоговой работы</w:t>
                  </w:r>
                </w:p>
              </w:tc>
            </w:tr>
            <w:tr w:rsidR="00D82193" w:rsidRPr="00D82193" w:rsidTr="00B131E6">
              <w:tc>
                <w:tcPr>
                  <w:tcW w:w="13882"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B131E6" w:rsidRDefault="00D82193" w:rsidP="00B535F2">
                  <w:pPr>
                    <w:pStyle w:val="a6"/>
                    <w:framePr w:hSpace="180" w:wrap="around" w:vAnchor="text" w:hAnchor="margin" w:y="4"/>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Модуль: Математическая грамотность: «Математика в окружающем мире» (4 ч)</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домашних делах: ремонт и обустройство дома</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общественной жизни: спорт</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 отдыхе: досуг, отпуск, увлечения</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профессиях: сельское хозяйство</w:t>
                  </w:r>
                </w:p>
              </w:tc>
            </w:tr>
            <w:tr w:rsidR="00D82193" w:rsidRPr="00D82193" w:rsidTr="00B131E6">
              <w:tc>
                <w:tcPr>
                  <w:tcW w:w="13882"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B131E6" w:rsidRDefault="00D82193" w:rsidP="00B535F2">
                  <w:pPr>
                    <w:pStyle w:val="a6"/>
                    <w:framePr w:hSpace="180" w:wrap="around" w:vAnchor="text" w:hAnchor="margin" w:y="4"/>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 xml:space="preserve">Модуль: Финансовая грамотность: «Школа финансовых </w:t>
                  </w:r>
                  <w:proofErr w:type="gramStart"/>
                  <w:r w:rsidRPr="00B131E6">
                    <w:rPr>
                      <w:rFonts w:ascii="Times New Roman" w:hAnsi="Times New Roman" w:cs="Times New Roman"/>
                      <w:b/>
                      <w:sz w:val="24"/>
                      <w:szCs w:val="24"/>
                      <w:lang w:eastAsia="ru-RU"/>
                    </w:rPr>
                    <w:t xml:space="preserve">решений»   </w:t>
                  </w:r>
                  <w:proofErr w:type="gramEnd"/>
                  <w:r w:rsidRPr="00B131E6">
                    <w:rPr>
                      <w:rFonts w:ascii="Times New Roman" w:hAnsi="Times New Roman" w:cs="Times New Roman"/>
                      <w:b/>
                      <w:sz w:val="24"/>
                      <w:szCs w:val="24"/>
                      <w:lang w:eastAsia="ru-RU"/>
                    </w:rPr>
                    <w:t>(4 ч)</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Как финансовые угрозы превращаются </w:t>
                  </w:r>
                  <w:proofErr w:type="gramStart"/>
                  <w:r w:rsidRPr="00D82193">
                    <w:rPr>
                      <w:rFonts w:ascii="Times New Roman" w:hAnsi="Times New Roman" w:cs="Times New Roman"/>
                      <w:sz w:val="24"/>
                      <w:szCs w:val="24"/>
                      <w:lang w:eastAsia="ru-RU"/>
                    </w:rPr>
                    <w:t>в  финансовые</w:t>
                  </w:r>
                  <w:proofErr w:type="gramEnd"/>
                  <w:r w:rsidRPr="00D82193">
                    <w:rPr>
                      <w:rFonts w:ascii="Times New Roman" w:hAnsi="Times New Roman" w:cs="Times New Roman"/>
                      <w:sz w:val="24"/>
                      <w:szCs w:val="24"/>
                      <w:lang w:eastAsia="ru-RU"/>
                    </w:rPr>
                    <w:t xml:space="preserve"> неприятности</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Уловки </w:t>
                  </w:r>
                  <w:proofErr w:type="gramStart"/>
                  <w:r w:rsidRPr="00D82193">
                    <w:rPr>
                      <w:rFonts w:ascii="Times New Roman" w:hAnsi="Times New Roman" w:cs="Times New Roman"/>
                      <w:sz w:val="24"/>
                      <w:szCs w:val="24"/>
                      <w:lang w:eastAsia="ru-RU"/>
                    </w:rPr>
                    <w:t>финансовых  мошенников</w:t>
                  </w:r>
                  <w:proofErr w:type="gramEnd"/>
                  <w:r w:rsidRPr="00D82193">
                    <w:rPr>
                      <w:rFonts w:ascii="Times New Roman" w:hAnsi="Times New Roman" w:cs="Times New Roman"/>
                      <w:sz w:val="24"/>
                      <w:szCs w:val="24"/>
                      <w:lang w:eastAsia="ru-RU"/>
                    </w:rPr>
                    <w:t>: что помогает от них защититься</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Заходим </w:t>
                  </w:r>
                  <w:proofErr w:type="gramStart"/>
                  <w:r w:rsidRPr="00D82193">
                    <w:rPr>
                      <w:rFonts w:ascii="Times New Roman" w:hAnsi="Times New Roman" w:cs="Times New Roman"/>
                      <w:sz w:val="24"/>
                      <w:szCs w:val="24"/>
                      <w:lang w:eastAsia="ru-RU"/>
                    </w:rPr>
                    <w:t>в  интернет</w:t>
                  </w:r>
                  <w:proofErr w:type="gramEnd"/>
                  <w:r w:rsidRPr="00D82193">
                    <w:rPr>
                      <w:rFonts w:ascii="Times New Roman" w:hAnsi="Times New Roman" w:cs="Times New Roman"/>
                      <w:sz w:val="24"/>
                      <w:szCs w:val="24"/>
                      <w:lang w:eastAsia="ru-RU"/>
                    </w:rPr>
                    <w:t>: опасности для личных финансов</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Самое главное о правилах безопасного финансового поведения</w:t>
                  </w:r>
                </w:p>
              </w:tc>
            </w:tr>
            <w:tr w:rsidR="00D82193" w:rsidRPr="00D82193" w:rsidTr="00B131E6">
              <w:tc>
                <w:tcPr>
                  <w:tcW w:w="13882" w:type="dxa"/>
                  <w:gridSpan w:val="2"/>
                  <w:tcBorders>
                    <w:top w:val="outset" w:sz="6" w:space="0" w:color="auto"/>
                    <w:left w:val="single" w:sz="8" w:space="0" w:color="auto"/>
                    <w:bottom w:val="single" w:sz="8" w:space="0" w:color="auto"/>
                    <w:right w:val="single" w:sz="8" w:space="0" w:color="auto"/>
                  </w:tcBorders>
                  <w:vAlign w:val="center"/>
                  <w:hideMark/>
                </w:tcPr>
                <w:p w:rsidR="00D82193" w:rsidRPr="00B131E6" w:rsidRDefault="00D82193" w:rsidP="00B535F2">
                  <w:pPr>
                    <w:pStyle w:val="a6"/>
                    <w:framePr w:hSpace="180" w:wrap="around" w:vAnchor="text" w:hAnchor="margin" w:y="4"/>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 xml:space="preserve">Интегрированные занятия: Финансовая грамотность+ </w:t>
                  </w:r>
                  <w:proofErr w:type="gramStart"/>
                  <w:r w:rsidRPr="00B131E6">
                    <w:rPr>
                      <w:rFonts w:ascii="Times New Roman" w:hAnsi="Times New Roman" w:cs="Times New Roman"/>
                      <w:b/>
                      <w:sz w:val="24"/>
                      <w:szCs w:val="24"/>
                      <w:lang w:eastAsia="ru-RU"/>
                    </w:rPr>
                    <w:t>Математика  (</w:t>
                  </w:r>
                  <w:proofErr w:type="gramEnd"/>
                  <w:r w:rsidRPr="00B131E6">
                    <w:rPr>
                      <w:rFonts w:ascii="Times New Roman" w:hAnsi="Times New Roman" w:cs="Times New Roman"/>
                      <w:b/>
                      <w:sz w:val="24"/>
                      <w:szCs w:val="24"/>
                      <w:lang w:eastAsia="ru-RU"/>
                    </w:rPr>
                    <w:t>2 ч)</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«Покупать, но по сторонам не зевать»</w:t>
                  </w:r>
                </w:p>
              </w:tc>
            </w:tr>
            <w:tr w:rsidR="00D82193" w:rsidRPr="00D82193" w:rsidTr="00B131E6">
              <w:tc>
                <w:tcPr>
                  <w:tcW w:w="13882"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B131E6" w:rsidRDefault="00D82193" w:rsidP="00B535F2">
                  <w:pPr>
                    <w:pStyle w:val="a6"/>
                    <w:framePr w:hSpace="180" w:wrap="around" w:vAnchor="text" w:hAnchor="margin" w:y="4"/>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 xml:space="preserve">Модуль: Глобальные компетенции «Роскошь общения. Ты, я, мы отвечаем за планету. Мы учимся общаться с друзьями и вместе решать </w:t>
                  </w:r>
                  <w:proofErr w:type="gramStart"/>
                  <w:r w:rsidRPr="00B131E6">
                    <w:rPr>
                      <w:rFonts w:ascii="Times New Roman" w:hAnsi="Times New Roman" w:cs="Times New Roman"/>
                      <w:b/>
                      <w:sz w:val="24"/>
                      <w:szCs w:val="24"/>
                      <w:lang w:eastAsia="ru-RU"/>
                    </w:rPr>
                    <w:t>проблемы  »</w:t>
                  </w:r>
                  <w:proofErr w:type="gramEnd"/>
                  <w:r w:rsidRPr="00B131E6">
                    <w:rPr>
                      <w:rFonts w:ascii="Times New Roman" w:hAnsi="Times New Roman" w:cs="Times New Roman"/>
                      <w:b/>
                      <w:sz w:val="24"/>
                      <w:szCs w:val="24"/>
                      <w:lang w:eastAsia="ru-RU"/>
                    </w:rPr>
                    <w:t xml:space="preserve"> (5 ч)</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 чем могут быть связаны проблемы в общении</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Общаемся в школе, соблюдая свои интересы и интересы друга.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Идея: на материале задания «Тихая дискотека» интеграция с читательской грамотностью</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Прошлое и будущее: причины и способы решения глобальных проблем</w:t>
                  </w:r>
                </w:p>
              </w:tc>
            </w:tr>
            <w:tr w:rsidR="00D82193" w:rsidRPr="00D82193" w:rsidTr="00B131E6">
              <w:tc>
                <w:tcPr>
                  <w:tcW w:w="106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4-5.</w:t>
                  </w:r>
                </w:p>
              </w:tc>
              <w:tc>
                <w:tcPr>
                  <w:tcW w:w="12817"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Действуем для будущего: участвуем в изменении экологической ситуации. Выбираем профессию</w:t>
                  </w:r>
                </w:p>
              </w:tc>
            </w:tr>
          </w:tbl>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B131E6" w:rsidRDefault="00D82193" w:rsidP="00B131E6">
            <w:pPr>
              <w:pStyle w:val="a6"/>
              <w:jc w:val="center"/>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8 класс</w:t>
            </w:r>
          </w:p>
          <w:tbl>
            <w:tblPr>
              <w:tblW w:w="1388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01"/>
              <w:gridCol w:w="7369"/>
              <w:gridCol w:w="5412"/>
            </w:tblGrid>
            <w:tr w:rsidR="00D82193" w:rsidRPr="00D82193" w:rsidTr="00B131E6">
              <w:tc>
                <w:tcPr>
                  <w:tcW w:w="13882" w:type="dxa"/>
                  <w:gridSpan w:val="3"/>
                  <w:tcBorders>
                    <w:top w:val="single" w:sz="8"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w:t>
                  </w:r>
                  <w:r w:rsidRPr="00B131E6">
                    <w:rPr>
                      <w:rFonts w:ascii="Times New Roman" w:hAnsi="Times New Roman" w:cs="Times New Roman"/>
                      <w:b/>
                      <w:sz w:val="24"/>
                      <w:szCs w:val="24"/>
                      <w:lang w:eastAsia="ru-RU"/>
                    </w:rPr>
                    <w:t xml:space="preserve">дуль: Читательская грамотность: «Шаг за пределы текста: пробуем действовать» (5 </w:t>
                  </w:r>
                  <w:r w:rsidRPr="00D82193">
                    <w:rPr>
                      <w:rFonts w:ascii="Times New Roman" w:hAnsi="Times New Roman" w:cs="Times New Roman"/>
                      <w:sz w:val="24"/>
                      <w:szCs w:val="24"/>
                      <w:lang w:eastAsia="ru-RU"/>
                    </w:rPr>
                    <w:t>ч)</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Смысл жизни (я и моя жизнь)</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Человек и книга</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3.</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Познание</w:t>
                  </w:r>
                </w:p>
              </w:tc>
            </w:tr>
            <w:tr w:rsidR="00D82193" w:rsidRPr="00D82193" w:rsidTr="00B131E6">
              <w:tc>
                <w:tcPr>
                  <w:tcW w:w="13882" w:type="dxa"/>
                  <w:gridSpan w:val="3"/>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B131E6" w:rsidRDefault="00D82193" w:rsidP="00B535F2">
                  <w:pPr>
                    <w:pStyle w:val="a6"/>
                    <w:framePr w:hSpace="180" w:wrap="around" w:vAnchor="text" w:hAnchor="margin" w:y="4"/>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Модуль: Естественно-научная грамотность: «Как применяют знания?» (5 ч)</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Наука и технологии</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Мир живого</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Вещества, которые нас окружают</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Наше здоровье</w:t>
                  </w:r>
                </w:p>
              </w:tc>
            </w:tr>
            <w:tr w:rsidR="00D82193" w:rsidRPr="00D82193" w:rsidTr="00B131E6">
              <w:tc>
                <w:tcPr>
                  <w:tcW w:w="13882" w:type="dxa"/>
                  <w:gridSpan w:val="3"/>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B131E6" w:rsidRDefault="00D82193" w:rsidP="00B535F2">
                  <w:pPr>
                    <w:pStyle w:val="a6"/>
                    <w:framePr w:hSpace="180" w:wrap="around" w:vAnchor="text" w:hAnchor="margin" w:y="4"/>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Модуль: Креативное мышление «Проявляем креативность на уроках, в школе и в жизни» (5 ч)</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Креативность в учебных ситуациях и ситуациях социального взаимодействия. Анализ моделей и ситуаций.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Модели заданий: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-тематика и названия, слоганы, имена героев (ПС),</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-схемы, опорные конспекты (ВС),</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-социальные инициативы и взаимодействия (</w:t>
                  </w:r>
                  <w:proofErr w:type="spellStart"/>
                  <w:r w:rsidRPr="00D82193">
                    <w:rPr>
                      <w:rFonts w:ascii="Times New Roman" w:hAnsi="Times New Roman" w:cs="Times New Roman"/>
                      <w:sz w:val="24"/>
                      <w:szCs w:val="24"/>
                      <w:lang w:eastAsia="ru-RU"/>
                    </w:rPr>
                    <w:t>СПр</w:t>
                  </w:r>
                  <w:proofErr w:type="spellEnd"/>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-изобретательство и рационализаторство (</w:t>
                  </w:r>
                  <w:proofErr w:type="spellStart"/>
                  <w:r w:rsidRPr="00D82193">
                    <w:rPr>
                      <w:rFonts w:ascii="Times New Roman" w:hAnsi="Times New Roman" w:cs="Times New Roman"/>
                      <w:sz w:val="24"/>
                      <w:szCs w:val="24"/>
                      <w:lang w:eastAsia="ru-RU"/>
                    </w:rPr>
                    <w:t>ЕНПр</w:t>
                  </w:r>
                  <w:proofErr w:type="spellEnd"/>
                  <w:r w:rsidRPr="00D82193">
                    <w:rPr>
                      <w:rFonts w:ascii="Times New Roman" w:hAnsi="Times New Roman" w:cs="Times New Roman"/>
                      <w:sz w:val="24"/>
                      <w:szCs w:val="24"/>
                      <w:lang w:eastAsia="ru-RU"/>
                    </w:rPr>
                    <w:t>).</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разнообразных идей. Проявляем гибкость и беглость мышления при решении школьных проблем. Использование имеющихся знаний для креативного решения учебных проблем.</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креативных идей и их доработка. Оригинальность и проработанность. Когда на уроке мне помогла креативность?</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Моделируем учебную ситуацию: как можно проявить креативность при выполнении задания.</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 выдвижения до доработки идей. Создание продукта. Выполнение проекта на основе комплексного задания</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5.</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Диагностика и рефлексия. Самооценка. Выполнение итоговой работы</w:t>
                  </w:r>
                </w:p>
              </w:tc>
            </w:tr>
            <w:tr w:rsidR="00D82193" w:rsidRPr="00D82193" w:rsidTr="00B131E6">
              <w:tc>
                <w:tcPr>
                  <w:tcW w:w="13882" w:type="dxa"/>
                  <w:gridSpan w:val="3"/>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B131E6" w:rsidRDefault="00D82193" w:rsidP="00B535F2">
                  <w:pPr>
                    <w:pStyle w:val="a6"/>
                    <w:framePr w:hSpace="180" w:wrap="around" w:vAnchor="text" w:hAnchor="margin" w:y="4"/>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Модуль: Математическая грамотность: «Математика в окружающем мире» (4 ч)</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профессиях: книгоиздание</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общественной жизни: общественное питание</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общественной жизни: перевозка пассажиров</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профессиях: строительство</w:t>
                  </w:r>
                </w:p>
              </w:tc>
            </w:tr>
            <w:tr w:rsidR="00D82193" w:rsidRPr="00D82193" w:rsidTr="00B131E6">
              <w:tc>
                <w:tcPr>
                  <w:tcW w:w="13882" w:type="dxa"/>
                  <w:gridSpan w:val="3"/>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B131E6" w:rsidRDefault="00D82193" w:rsidP="00B535F2">
                  <w:pPr>
                    <w:pStyle w:val="a6"/>
                    <w:framePr w:hSpace="180" w:wrap="around" w:vAnchor="text" w:hAnchor="margin" w:y="4"/>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Модуль: Финансовая грамотность: «Основы финансового успеха» (4 ч)</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Финансовые риски и взвешенные решения</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2.</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Делаем финансовые вложения: как приумножить и не потерять</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Уменьшаем финансовые риски: что и как можем страховать</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Самое главное о сбережениях и накоплениях</w:t>
                  </w:r>
                </w:p>
              </w:tc>
            </w:tr>
            <w:tr w:rsidR="00D82193" w:rsidRPr="00D82193" w:rsidTr="00B131E6">
              <w:tc>
                <w:tcPr>
                  <w:tcW w:w="13882" w:type="dxa"/>
                  <w:gridSpan w:val="3"/>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B131E6" w:rsidRDefault="00D82193" w:rsidP="00B535F2">
                  <w:pPr>
                    <w:pStyle w:val="a6"/>
                    <w:framePr w:hSpace="180" w:wrap="around" w:vAnchor="text" w:hAnchor="margin" w:y="4"/>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 xml:space="preserve">Интегрированные занятия: Финансовая грамотность+ </w:t>
                  </w:r>
                  <w:proofErr w:type="gramStart"/>
                  <w:r w:rsidRPr="00B131E6">
                    <w:rPr>
                      <w:rFonts w:ascii="Times New Roman" w:hAnsi="Times New Roman" w:cs="Times New Roman"/>
                      <w:b/>
                      <w:sz w:val="24"/>
                      <w:szCs w:val="24"/>
                      <w:lang w:eastAsia="ru-RU"/>
                    </w:rPr>
                    <w:t>Математика  (</w:t>
                  </w:r>
                  <w:proofErr w:type="gramEnd"/>
                  <w:r w:rsidRPr="00B131E6">
                    <w:rPr>
                      <w:rFonts w:ascii="Times New Roman" w:hAnsi="Times New Roman" w:cs="Times New Roman"/>
                      <w:b/>
                      <w:sz w:val="24"/>
                      <w:szCs w:val="24"/>
                      <w:lang w:eastAsia="ru-RU"/>
                    </w:rPr>
                    <w:t>2 ч)</w:t>
                  </w:r>
                </w:p>
              </w:tc>
            </w:tr>
            <w:tr w:rsidR="00D82193" w:rsidRPr="00D82193" w:rsidTr="00B131E6">
              <w:tc>
                <w:tcPr>
                  <w:tcW w:w="8470"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«Сосчитать – после не хлопотать»</w:t>
                  </w:r>
                </w:p>
              </w:tc>
              <w:tc>
                <w:tcPr>
                  <w:tcW w:w="5412" w:type="dxa"/>
                  <w:tcBorders>
                    <w:top w:val="outset" w:sz="6" w:space="0" w:color="auto"/>
                    <w:left w:val="outset" w:sz="6" w:space="0" w:color="auto"/>
                    <w:bottom w:val="single" w:sz="8"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B131E6">
              <w:tc>
                <w:tcPr>
                  <w:tcW w:w="13882" w:type="dxa"/>
                  <w:gridSpan w:val="3"/>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B131E6" w:rsidRDefault="00D82193" w:rsidP="00B535F2">
                  <w:pPr>
                    <w:pStyle w:val="a6"/>
                    <w:framePr w:hSpace="180" w:wrap="around" w:vAnchor="text" w:hAnchor="margin" w:y="4"/>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Модуль: Глобальные компетенции «Роскошь общения. Ты, я, мы отвечаем за планету. Мы живем в обществе: соблюдаем нормы общения и действуем для будущего» (5 ч)</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Социальные нормы – основа общения</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2-3.</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Общаемся со старшими и с младшими. Общаемся «по правилам» и достигаем общих целей</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Прошлое и будущее: причины и способы решения глобальных проблем</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5.</w:t>
                  </w:r>
                </w:p>
              </w:tc>
              <w:tc>
                <w:tcPr>
                  <w:tcW w:w="12781"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Действуем для будущего: сохраняем природные ресурсы</w:t>
                  </w:r>
                </w:p>
              </w:tc>
            </w:tr>
            <w:tr w:rsidR="00D82193" w:rsidRPr="00D82193" w:rsidTr="00B131E6">
              <w:tc>
                <w:tcPr>
                  <w:tcW w:w="1101"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c>
                <w:tcPr>
                  <w:tcW w:w="7369"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c>
                <w:tcPr>
                  <w:tcW w:w="5412"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r>
          </w:tbl>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B131E6" w:rsidRDefault="00D82193" w:rsidP="00B131E6">
            <w:pPr>
              <w:pStyle w:val="a6"/>
              <w:jc w:val="center"/>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9 класс</w:t>
            </w:r>
          </w:p>
          <w:tbl>
            <w:tblPr>
              <w:tblW w:w="1402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01"/>
              <w:gridCol w:w="7369"/>
              <w:gridCol w:w="5554"/>
            </w:tblGrid>
            <w:tr w:rsidR="00D82193" w:rsidRPr="00D82193" w:rsidTr="00B131E6">
              <w:tc>
                <w:tcPr>
                  <w:tcW w:w="14024" w:type="dxa"/>
                  <w:gridSpan w:val="3"/>
                  <w:tcBorders>
                    <w:top w:val="single" w:sz="8"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w:t>
                  </w:r>
                  <w:r w:rsidRPr="00B131E6">
                    <w:rPr>
                      <w:rFonts w:ascii="Times New Roman" w:hAnsi="Times New Roman" w:cs="Times New Roman"/>
                      <w:b/>
                      <w:sz w:val="24"/>
                      <w:szCs w:val="24"/>
                      <w:lang w:eastAsia="ru-RU"/>
                    </w:rPr>
                    <w:t>дуль: Читательская грамотность: «События и факты с разных точек зрения» (5 ч</w:t>
                  </w:r>
                  <w:r w:rsidRPr="00D82193">
                    <w:rPr>
                      <w:rFonts w:ascii="Times New Roman" w:hAnsi="Times New Roman" w:cs="Times New Roman"/>
                      <w:sz w:val="24"/>
                      <w:szCs w:val="24"/>
                      <w:lang w:eastAsia="ru-RU"/>
                    </w:rPr>
                    <w:t>)</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Смысл жизни (я и моя жизнь)</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Самоопределение</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Смыслы, явные и скрытые</w:t>
                  </w:r>
                </w:p>
              </w:tc>
            </w:tr>
            <w:tr w:rsidR="00D82193" w:rsidRPr="00D82193" w:rsidTr="00B131E6">
              <w:tc>
                <w:tcPr>
                  <w:tcW w:w="14024" w:type="dxa"/>
                  <w:gridSpan w:val="3"/>
                  <w:tcBorders>
                    <w:top w:val="outset" w:sz="6" w:space="0" w:color="auto"/>
                    <w:left w:val="single" w:sz="8" w:space="0" w:color="auto"/>
                    <w:bottom w:val="single" w:sz="8" w:space="0" w:color="auto"/>
                    <w:right w:val="single" w:sz="8" w:space="0" w:color="auto"/>
                  </w:tcBorders>
                  <w:vAlign w:val="center"/>
                  <w:hideMark/>
                </w:tcPr>
                <w:p w:rsid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B131E6" w:rsidRPr="00D82193" w:rsidRDefault="00B131E6" w:rsidP="00B535F2">
                  <w:pPr>
                    <w:pStyle w:val="a6"/>
                    <w:framePr w:hSpace="180" w:wrap="around" w:vAnchor="text" w:hAnchor="margin" w:y="4"/>
                    <w:rPr>
                      <w:rFonts w:ascii="Times New Roman" w:hAnsi="Times New Roman" w:cs="Times New Roman"/>
                      <w:sz w:val="24"/>
                      <w:szCs w:val="24"/>
                      <w:lang w:eastAsia="ru-RU"/>
                    </w:rPr>
                  </w:pPr>
                </w:p>
                <w:p w:rsidR="00D82193" w:rsidRPr="00B131E6" w:rsidRDefault="00D82193" w:rsidP="00B535F2">
                  <w:pPr>
                    <w:pStyle w:val="a6"/>
                    <w:framePr w:hSpace="180" w:wrap="around" w:vAnchor="text" w:hAnchor="margin" w:y="4"/>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Модуль: Естественно-научная грамотность: «Знания в действии» (5 ч)</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Наука и технологии</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Вещества, которые нас окружают</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Наше здоровье</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Заботимся о Земле</w:t>
                  </w:r>
                </w:p>
              </w:tc>
            </w:tr>
            <w:tr w:rsidR="00D82193" w:rsidRPr="00D82193" w:rsidTr="00B131E6">
              <w:tc>
                <w:tcPr>
                  <w:tcW w:w="14024" w:type="dxa"/>
                  <w:gridSpan w:val="3"/>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B131E6" w:rsidRDefault="00D82193" w:rsidP="00B535F2">
                  <w:pPr>
                    <w:pStyle w:val="a6"/>
                    <w:framePr w:hSpace="180" w:wrap="around" w:vAnchor="text" w:hAnchor="margin" w:y="4"/>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Модуль: Креативное мышление «Проявляем креативность на уроках, в школе и в жизни» (5 ч)</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Креативность в учебных ситуациях, ситуациях личностного роста и социального проектирования. Анализ моделей и ситуаций.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Модели заданий: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-диалоги (ПС),</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proofErr w:type="spellStart"/>
                  <w:r w:rsidRPr="00D82193">
                    <w:rPr>
                      <w:rFonts w:ascii="Times New Roman" w:hAnsi="Times New Roman" w:cs="Times New Roman"/>
                      <w:sz w:val="24"/>
                      <w:szCs w:val="24"/>
                      <w:lang w:eastAsia="ru-RU"/>
                    </w:rPr>
                    <w:t>инфографика</w:t>
                  </w:r>
                  <w:proofErr w:type="spellEnd"/>
                  <w:r w:rsidRPr="00D82193">
                    <w:rPr>
                      <w:rFonts w:ascii="Times New Roman" w:hAnsi="Times New Roman" w:cs="Times New Roman"/>
                      <w:sz w:val="24"/>
                      <w:szCs w:val="24"/>
                      <w:lang w:eastAsia="ru-RU"/>
                    </w:rPr>
                    <w:t xml:space="preserve"> (ВС),</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-личностные действия и социальное проектирование (</w:t>
                  </w:r>
                  <w:proofErr w:type="spellStart"/>
                  <w:r w:rsidRPr="00D82193">
                    <w:rPr>
                      <w:rFonts w:ascii="Times New Roman" w:hAnsi="Times New Roman" w:cs="Times New Roman"/>
                      <w:sz w:val="24"/>
                      <w:szCs w:val="24"/>
                      <w:lang w:eastAsia="ru-RU"/>
                    </w:rPr>
                    <w:t>СПр</w:t>
                  </w:r>
                  <w:proofErr w:type="spellEnd"/>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-вопросы методологии научного познания (</w:t>
                  </w:r>
                  <w:proofErr w:type="spellStart"/>
                  <w:r w:rsidRPr="00D82193">
                    <w:rPr>
                      <w:rFonts w:ascii="Times New Roman" w:hAnsi="Times New Roman" w:cs="Times New Roman"/>
                      <w:sz w:val="24"/>
                      <w:szCs w:val="24"/>
                      <w:lang w:eastAsia="ru-RU"/>
                    </w:rPr>
                    <w:t>ЕНПр</w:t>
                  </w:r>
                  <w:proofErr w:type="spellEnd"/>
                  <w:r w:rsidRPr="00D82193">
                    <w:rPr>
                      <w:rFonts w:ascii="Times New Roman" w:hAnsi="Times New Roman" w:cs="Times New Roman"/>
                      <w:sz w:val="24"/>
                      <w:szCs w:val="24"/>
                      <w:lang w:eastAsia="ru-RU"/>
                    </w:rPr>
                    <w:t>).</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разнообразных идей. Проявляем гибкость и беглость мышления при решении жизненных проблем.</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креативных идей и их доработка. Оригинальность и проработанность. В какой жизненной ситуации мне помогла креативность? Моделируем жизненную ситуацию: когда может понадобиться креативность</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 выдвижения до доработки идей. Создание продукта. Выполнение проекта на основе комплексного задания.</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5.</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Диагностика и рефлексия. Самооценка. Выполнение итоговой работы</w:t>
                  </w:r>
                </w:p>
              </w:tc>
            </w:tr>
            <w:tr w:rsidR="00D82193" w:rsidRPr="00D82193" w:rsidTr="00B131E6">
              <w:tc>
                <w:tcPr>
                  <w:tcW w:w="14024" w:type="dxa"/>
                  <w:gridSpan w:val="3"/>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B131E6" w:rsidRDefault="00D82193" w:rsidP="00B535F2">
                  <w:pPr>
                    <w:pStyle w:val="a6"/>
                    <w:framePr w:hSpace="180" w:wrap="around" w:vAnchor="text" w:hAnchor="margin" w:y="4"/>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Модуль: Математическая грамотность: «Математика в окружающем мире» (4 ч)</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общественной жизни: социальные опросы</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 отдыхе: измерения на местности </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общественной жизни: интернет</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домашних делах: коммунальные платежи</w:t>
                  </w:r>
                </w:p>
              </w:tc>
            </w:tr>
            <w:tr w:rsidR="00D82193" w:rsidRPr="00D82193" w:rsidTr="00B131E6">
              <w:tc>
                <w:tcPr>
                  <w:tcW w:w="14024" w:type="dxa"/>
                  <w:gridSpan w:val="3"/>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B131E6" w:rsidRDefault="00D82193" w:rsidP="00B535F2">
                  <w:pPr>
                    <w:pStyle w:val="a6"/>
                    <w:framePr w:hSpace="180" w:wrap="around" w:vAnchor="text" w:hAnchor="margin" w:y="4"/>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Модуль: Финансовая грамотность: «Основы финансового успеха» (4ч) </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Мое образование- мое будущее</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Человек и работа: что учитываем, когда делаем выбор</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Налоги и выплаты: что отдаем и как получаем</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Самое главное о профессиональном выборе: образование, работа и   финансовая стабильность</w:t>
                  </w:r>
                </w:p>
              </w:tc>
            </w:tr>
            <w:tr w:rsidR="00D82193" w:rsidRPr="00D82193" w:rsidTr="00B131E6">
              <w:tc>
                <w:tcPr>
                  <w:tcW w:w="14024" w:type="dxa"/>
                  <w:gridSpan w:val="3"/>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B131E6" w:rsidRDefault="00D82193" w:rsidP="00B535F2">
                  <w:pPr>
                    <w:pStyle w:val="a6"/>
                    <w:framePr w:hSpace="180" w:wrap="around" w:vAnchor="text" w:hAnchor="margin" w:y="4"/>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 xml:space="preserve">Интегрированные занятия: Финансовая грамотность+ </w:t>
                  </w:r>
                  <w:proofErr w:type="gramStart"/>
                  <w:r w:rsidRPr="00B131E6">
                    <w:rPr>
                      <w:rFonts w:ascii="Times New Roman" w:hAnsi="Times New Roman" w:cs="Times New Roman"/>
                      <w:b/>
                      <w:sz w:val="24"/>
                      <w:szCs w:val="24"/>
                      <w:lang w:eastAsia="ru-RU"/>
                    </w:rPr>
                    <w:t>Математика  (</w:t>
                  </w:r>
                  <w:proofErr w:type="gramEnd"/>
                  <w:r w:rsidRPr="00B131E6">
                    <w:rPr>
                      <w:rFonts w:ascii="Times New Roman" w:hAnsi="Times New Roman" w:cs="Times New Roman"/>
                      <w:b/>
                      <w:sz w:val="24"/>
                      <w:szCs w:val="24"/>
                      <w:lang w:eastAsia="ru-RU"/>
                    </w:rPr>
                    <w:t>2 ч)</w:t>
                  </w:r>
                </w:p>
              </w:tc>
            </w:tr>
            <w:tr w:rsidR="00D82193" w:rsidRPr="00D82193" w:rsidTr="00B131E6">
              <w:tc>
                <w:tcPr>
                  <w:tcW w:w="8470"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«Труд, зарплата и налог — важный опыт </w:t>
                  </w:r>
                  <w:proofErr w:type="gramStart"/>
                  <w:r w:rsidRPr="00D82193">
                    <w:rPr>
                      <w:rFonts w:ascii="Times New Roman" w:hAnsi="Times New Roman" w:cs="Times New Roman"/>
                      <w:sz w:val="24"/>
                      <w:szCs w:val="24"/>
                      <w:lang w:eastAsia="ru-RU"/>
                    </w:rPr>
                    <w:t>и  урок</w:t>
                  </w:r>
                  <w:proofErr w:type="gramEnd"/>
                  <w:r w:rsidRPr="00D82193">
                    <w:rPr>
                      <w:rFonts w:ascii="Times New Roman" w:hAnsi="Times New Roman" w:cs="Times New Roman"/>
                      <w:sz w:val="24"/>
                      <w:szCs w:val="24"/>
                      <w:lang w:eastAsia="ru-RU"/>
                    </w:rPr>
                    <w:t>»</w:t>
                  </w:r>
                </w:p>
              </w:tc>
              <w:tc>
                <w:tcPr>
                  <w:tcW w:w="5554" w:type="dxa"/>
                  <w:tcBorders>
                    <w:top w:val="outset" w:sz="6" w:space="0" w:color="auto"/>
                    <w:left w:val="outset" w:sz="6" w:space="0" w:color="auto"/>
                    <w:bottom w:val="single" w:sz="8"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B131E6">
              <w:tc>
                <w:tcPr>
                  <w:tcW w:w="14024" w:type="dxa"/>
                  <w:gridSpan w:val="3"/>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B131E6" w:rsidRDefault="00D82193" w:rsidP="00B535F2">
                  <w:pPr>
                    <w:pStyle w:val="a6"/>
                    <w:framePr w:hSpace="180" w:wrap="around" w:vAnchor="text" w:hAnchor="margin" w:y="4"/>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Модуль: Глобальные компетенции «Роскошь общения. Ты, я, мы отвечаем за планету. Мы будем жить и работать в изменяющемся цифровом мире</w:t>
                  </w:r>
                  <w:proofErr w:type="gramStart"/>
                  <w:r w:rsidRPr="00B131E6">
                    <w:rPr>
                      <w:rFonts w:ascii="Times New Roman" w:hAnsi="Times New Roman" w:cs="Times New Roman"/>
                      <w:b/>
                      <w:sz w:val="24"/>
                      <w:szCs w:val="24"/>
                      <w:lang w:eastAsia="ru-RU"/>
                    </w:rPr>
                    <w:t>. »</w:t>
                  </w:r>
                  <w:proofErr w:type="gramEnd"/>
                  <w:r w:rsidRPr="00B131E6">
                    <w:rPr>
                      <w:rFonts w:ascii="Times New Roman" w:hAnsi="Times New Roman" w:cs="Times New Roman"/>
                      <w:b/>
                      <w:sz w:val="24"/>
                      <w:szCs w:val="24"/>
                      <w:lang w:eastAsia="ru-RU"/>
                    </w:rPr>
                    <w:t xml:space="preserve"> (5 ч)</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Какое общение называют эффективным. Расшифруем 4к</w:t>
                  </w:r>
                </w:p>
              </w:tc>
            </w:tr>
            <w:tr w:rsidR="00D82193" w:rsidRPr="00D82193" w:rsidTr="00B131E6">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2-3.</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Общаемся в сетевых сообществах, сталкиваемся со стереотипами, действуем сообща</w:t>
                  </w:r>
                </w:p>
              </w:tc>
            </w:tr>
            <w:tr w:rsidR="00D82193" w:rsidRPr="00D82193" w:rsidTr="00B131E6">
              <w:trPr>
                <w:trHeight w:val="562"/>
              </w:trPr>
              <w:tc>
                <w:tcPr>
                  <w:tcW w:w="1101"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4-5.</w:t>
                  </w:r>
                </w:p>
              </w:tc>
              <w:tc>
                <w:tcPr>
                  <w:tcW w:w="12923"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Почему и для чего в современном мире нужно быть глобально компетентным?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Действуем для будущего: учитываем цели устойчивого развития</w:t>
                  </w:r>
                </w:p>
              </w:tc>
            </w:tr>
            <w:tr w:rsidR="00D82193" w:rsidRPr="00D82193" w:rsidTr="00B131E6">
              <w:tc>
                <w:tcPr>
                  <w:tcW w:w="1101"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c>
                <w:tcPr>
                  <w:tcW w:w="7369"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c>
                <w:tcPr>
                  <w:tcW w:w="5554"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r>
          </w:tbl>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D82193">
            <w:pPr>
              <w:pStyle w:val="a6"/>
              <w:rPr>
                <w:rFonts w:ascii="Times New Roman" w:hAnsi="Times New Roman" w:cs="Times New Roman"/>
                <w:sz w:val="24"/>
                <w:szCs w:val="24"/>
                <w:lang w:eastAsia="ru-RU"/>
              </w:rPr>
            </w:pP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B131E6" w:rsidRDefault="00B131E6" w:rsidP="00B131E6">
            <w:pPr>
              <w:pStyle w:val="a6"/>
              <w:jc w:val="center"/>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ПЛАНИРУЕМЫЕ РЕЗУЛЬТАТЫ</w:t>
            </w:r>
          </w:p>
          <w:p w:rsidR="00D82193" w:rsidRPr="00B131E6" w:rsidRDefault="00B131E6" w:rsidP="00B131E6">
            <w:pPr>
              <w:pStyle w:val="a6"/>
              <w:jc w:val="center"/>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ОСВОЕНИЯ КУРСА ВНЕУРОЧНОЙ ДЕЯТЕЛЬНОСТИ</w:t>
            </w:r>
          </w:p>
          <w:p w:rsidR="00D82193" w:rsidRPr="00B131E6" w:rsidRDefault="00D82193" w:rsidP="00B131E6">
            <w:pPr>
              <w:pStyle w:val="a6"/>
              <w:jc w:val="center"/>
              <w:rPr>
                <w:rFonts w:ascii="Times New Roman" w:hAnsi="Times New Roman" w:cs="Times New Roman"/>
                <w:b/>
                <w:sz w:val="24"/>
                <w:szCs w:val="24"/>
                <w:lang w:eastAsia="ru-RU"/>
              </w:rPr>
            </w:pP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color w:val="000000"/>
                <w:sz w:val="24"/>
                <w:szCs w:val="24"/>
                <w:shd w:val="clear" w:color="auto" w:fill="FFFFFF"/>
                <w:lang w:eastAsia="ru-RU"/>
              </w:rPr>
              <w:t xml:space="preserve">Занятия в рамках программы направлены на обеспечение достижений обучающимися следующих личностных, </w:t>
            </w:r>
            <w:proofErr w:type="spellStart"/>
            <w:r w:rsidRPr="00D82193">
              <w:rPr>
                <w:rFonts w:ascii="Times New Roman" w:hAnsi="Times New Roman" w:cs="Times New Roman"/>
                <w:color w:val="000000"/>
                <w:sz w:val="24"/>
                <w:szCs w:val="24"/>
                <w:shd w:val="clear" w:color="auto" w:fill="FFFFFF"/>
                <w:lang w:eastAsia="ru-RU"/>
              </w:rPr>
              <w:t>метапредметных</w:t>
            </w:r>
            <w:proofErr w:type="spellEnd"/>
            <w:r w:rsidRPr="00D82193">
              <w:rPr>
                <w:rFonts w:ascii="Times New Roman" w:hAnsi="Times New Roman" w:cs="Times New Roman"/>
                <w:color w:val="000000"/>
                <w:sz w:val="24"/>
                <w:szCs w:val="24"/>
                <w:shd w:val="clear" w:color="auto" w:fill="FFFFFF"/>
                <w:lang w:eastAsia="ru-RU"/>
              </w:rPr>
              <w:t xml:space="preserve"> и предметных образовательных результатов. Они формируются во всех направлениях функциональной грамотности, при этом определенные направления создают наиболее благоприятные возможности для достижения конкретных образовательных результатов.</w:t>
            </w:r>
          </w:p>
          <w:p w:rsidR="00D82193" w:rsidRPr="00B131E6" w:rsidRDefault="00D82193" w:rsidP="00D82193">
            <w:pPr>
              <w:pStyle w:val="a6"/>
              <w:rPr>
                <w:rFonts w:ascii="Times New Roman" w:hAnsi="Times New Roman" w:cs="Times New Roman"/>
                <w:b/>
                <w:sz w:val="24"/>
                <w:szCs w:val="24"/>
                <w:lang w:eastAsia="ru-RU"/>
              </w:rPr>
            </w:pPr>
            <w:r w:rsidRPr="00B131E6">
              <w:rPr>
                <w:rFonts w:ascii="Times New Roman" w:hAnsi="Times New Roman" w:cs="Times New Roman"/>
                <w:b/>
                <w:i/>
                <w:iCs/>
                <w:sz w:val="24"/>
                <w:szCs w:val="24"/>
                <w:lang w:eastAsia="ru-RU"/>
              </w:rPr>
              <w:t>Личностные результаты</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осознание российской гражданской идентичности (осознание себя, своих задач и своего места в мире);</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готовность к выполнению обязанностей гражданина и реализации его прав;</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r w:rsidRPr="00D82193">
              <w:rPr>
                <w:rFonts w:ascii="Times New Roman" w:hAnsi="Times New Roman" w:cs="Times New Roman"/>
                <w:color w:val="000000"/>
                <w:sz w:val="24"/>
                <w:szCs w:val="24"/>
                <w:lang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готовность к саморазвитию, самостоятельности и личностному самоопределению;</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осознание ценности самостоятельности и инициативы;</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наличие мотивации к целенаправленной социально значимой деятельности; стремление быть полезным, интерес к социальному сотрудничеству;</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проявление интереса к способам познания;</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стремление к </w:t>
            </w:r>
            <w:proofErr w:type="spellStart"/>
            <w:r w:rsidRPr="00D82193">
              <w:rPr>
                <w:rFonts w:ascii="Times New Roman" w:hAnsi="Times New Roman" w:cs="Times New Roman"/>
                <w:sz w:val="24"/>
                <w:szCs w:val="24"/>
                <w:lang w:eastAsia="ru-RU"/>
              </w:rPr>
              <w:t>самоизменению</w:t>
            </w:r>
            <w:proofErr w:type="spellEnd"/>
            <w:r w:rsidRPr="00D82193">
              <w:rPr>
                <w:rFonts w:ascii="Times New Roman" w:hAnsi="Times New Roman" w:cs="Times New Roman"/>
                <w:sz w:val="24"/>
                <w:szCs w:val="24"/>
                <w:lang w:eastAsia="ru-RU"/>
              </w:rPr>
              <w:t>;</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w:t>
            </w:r>
            <w:proofErr w:type="spellStart"/>
            <w:r w:rsidRPr="00D82193">
              <w:rPr>
                <w:rFonts w:ascii="Times New Roman" w:hAnsi="Times New Roman" w:cs="Times New Roman"/>
                <w:sz w:val="24"/>
                <w:szCs w:val="24"/>
                <w:lang w:eastAsia="ru-RU"/>
              </w:rPr>
              <w:t>сформированность</w:t>
            </w:r>
            <w:proofErr w:type="spellEnd"/>
            <w:r w:rsidRPr="00D82193">
              <w:rPr>
                <w:rFonts w:ascii="Times New Roman" w:hAnsi="Times New Roman" w:cs="Times New Roman"/>
                <w:sz w:val="24"/>
                <w:szCs w:val="24"/>
                <w:lang w:eastAsia="ru-RU"/>
              </w:rPr>
              <w:t xml:space="preserve"> внутренней позиции личности как особого ценностного отношения к себе, окружающим людям и жизни в целом;</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r w:rsidRPr="00D82193">
              <w:rPr>
                <w:rFonts w:ascii="Times New Roman" w:hAnsi="Times New Roman" w:cs="Times New Roman"/>
                <w:color w:val="000000"/>
                <w:sz w:val="24"/>
                <w:szCs w:val="24"/>
                <w:lang w:eastAsia="ru-RU"/>
              </w:rPr>
              <w:t>ориентация на моральные ценности и нормы в ситуациях нравственного выбора;</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установка на активное участие в решении практических задач, осознанием важности образования на протяжении всей жизни для успешной профессиональной деятельности и развитием необходимых умений;</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активное участие в жизни семьи;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приобретение опыта успешного межличностного общения;</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проявление уважения к людям любого труда и результатам трудовой деятельности; бережного отношения к личному и общественному имуществу;</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соблюдение правил безопасности, в том числе навыков безопасного поведения в интернет-среде.</w:t>
            </w:r>
          </w:p>
          <w:p w:rsidR="00D82193" w:rsidRPr="00D82193" w:rsidRDefault="00D82193" w:rsidP="00D82193">
            <w:pPr>
              <w:pStyle w:val="a6"/>
              <w:rPr>
                <w:rFonts w:ascii="Times New Roman" w:hAnsi="Times New Roman" w:cs="Times New Roman"/>
                <w:sz w:val="24"/>
                <w:szCs w:val="24"/>
                <w:lang w:eastAsia="ru-RU"/>
              </w:rPr>
            </w:pPr>
            <w:r w:rsidRPr="00B131E6">
              <w:rPr>
                <w:rFonts w:ascii="Times New Roman" w:hAnsi="Times New Roman" w:cs="Times New Roman"/>
                <w:b/>
                <w:sz w:val="24"/>
                <w:szCs w:val="24"/>
                <w:lang w:eastAsia="ru-RU"/>
              </w:rPr>
              <w:t>Личностные результаты, обеспечивающие адаптацию обучающегося к изменяющимся условиям социальной и природной среды</w:t>
            </w:r>
            <w:r w:rsidRPr="00D82193">
              <w:rPr>
                <w:rFonts w:ascii="Times New Roman" w:hAnsi="Times New Roman" w:cs="Times New Roman"/>
                <w:sz w:val="24"/>
                <w:szCs w:val="24"/>
                <w:lang w:eastAsia="ru-RU"/>
              </w:rPr>
              <w:t>:</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освоение социального опыта, основных социальных ролей; осознание личной ответственности за свои поступки в мире;</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готовность к действиям в условиях неопределенности,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осознание необходимости в формировании новых знаний, в том числе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D82193" w:rsidRPr="00B131E6" w:rsidRDefault="00D82193" w:rsidP="00D82193">
            <w:pPr>
              <w:pStyle w:val="a6"/>
              <w:rPr>
                <w:rFonts w:ascii="Times New Roman" w:hAnsi="Times New Roman" w:cs="Times New Roman"/>
                <w:b/>
                <w:sz w:val="24"/>
                <w:szCs w:val="24"/>
                <w:lang w:eastAsia="ru-RU"/>
              </w:rPr>
            </w:pPr>
            <w:r w:rsidRPr="00B131E6">
              <w:rPr>
                <w:rFonts w:ascii="Times New Roman" w:hAnsi="Times New Roman" w:cs="Times New Roman"/>
                <w:b/>
                <w:sz w:val="24"/>
                <w:szCs w:val="24"/>
                <w:lang w:eastAsia="ru-RU"/>
              </w:rPr>
              <w:t>Личностные результаты, связанные с формированием экологической культуры:</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умение анализировать и выявлять взаимосвязи природы, общества и экономики;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w:t>
            </w:r>
            <w:proofErr w:type="gramStart"/>
            <w:r w:rsidRPr="00D82193">
              <w:rPr>
                <w:rFonts w:ascii="Times New Roman" w:hAnsi="Times New Roman" w:cs="Times New Roman"/>
                <w:sz w:val="24"/>
                <w:szCs w:val="24"/>
                <w:lang w:eastAsia="ru-RU"/>
              </w:rPr>
              <w:t>среды;;</w:t>
            </w:r>
            <w:proofErr w:type="gramEnd"/>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повышение уровня экологической культуры, осознание глобального характера экологических проблем и путей их решения;</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готовность к участию в практической деятельности экологической направленности.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Личностные результаты отражают готовность обучающихся руководствоваться системой позитивных ценностных ориентаций и расширение опыта деятельности.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B131E6" w:rsidRDefault="00D82193" w:rsidP="00D82193">
            <w:pPr>
              <w:pStyle w:val="a6"/>
              <w:rPr>
                <w:rFonts w:ascii="Times New Roman" w:hAnsi="Times New Roman" w:cs="Times New Roman"/>
                <w:b/>
                <w:sz w:val="24"/>
                <w:szCs w:val="24"/>
                <w:lang w:eastAsia="ru-RU"/>
              </w:rPr>
            </w:pPr>
            <w:proofErr w:type="spellStart"/>
            <w:r w:rsidRPr="00B131E6">
              <w:rPr>
                <w:rFonts w:ascii="Times New Roman" w:hAnsi="Times New Roman" w:cs="Times New Roman"/>
                <w:b/>
                <w:i/>
                <w:iCs/>
                <w:sz w:val="24"/>
                <w:szCs w:val="24"/>
                <w:lang w:eastAsia="ru-RU"/>
              </w:rPr>
              <w:t>Метапредметные</w:t>
            </w:r>
            <w:proofErr w:type="spellEnd"/>
            <w:r w:rsidRPr="00B131E6">
              <w:rPr>
                <w:rFonts w:ascii="Times New Roman" w:hAnsi="Times New Roman" w:cs="Times New Roman"/>
                <w:b/>
                <w:i/>
                <w:iCs/>
                <w:sz w:val="24"/>
                <w:szCs w:val="24"/>
                <w:lang w:eastAsia="ru-RU"/>
              </w:rPr>
              <w:t xml:space="preserve"> результаты</w:t>
            </w:r>
          </w:p>
          <w:p w:rsidR="00D82193" w:rsidRPr="00D82193" w:rsidRDefault="00D82193" w:rsidP="00D82193">
            <w:pPr>
              <w:pStyle w:val="a6"/>
              <w:rPr>
                <w:rFonts w:ascii="Times New Roman" w:hAnsi="Times New Roman" w:cs="Times New Roman"/>
                <w:sz w:val="24"/>
                <w:szCs w:val="24"/>
                <w:lang w:eastAsia="ru-RU"/>
              </w:rPr>
            </w:pPr>
            <w:proofErr w:type="spellStart"/>
            <w:r w:rsidRPr="00D82193">
              <w:rPr>
                <w:rFonts w:ascii="Times New Roman" w:hAnsi="Times New Roman" w:cs="Times New Roman"/>
                <w:sz w:val="24"/>
                <w:szCs w:val="24"/>
                <w:lang w:eastAsia="ru-RU"/>
              </w:rPr>
              <w:t>Метапредметные</w:t>
            </w:r>
            <w:proofErr w:type="spellEnd"/>
            <w:r w:rsidRPr="00D82193">
              <w:rPr>
                <w:rFonts w:ascii="Times New Roman" w:hAnsi="Times New Roman" w:cs="Times New Roman"/>
                <w:sz w:val="24"/>
                <w:szCs w:val="24"/>
                <w:lang w:eastAsia="ru-RU"/>
              </w:rPr>
              <w:t xml:space="preserve"> результаты во ФГОС сгруппированы по трем направлениям и отражают способность обучающихся использовать на практике универсальные учебные действия, составляющие умение учиться:</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овладение универсальными учебными познавательными действиями;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овладение универсальными учебными коммуникативными действиями;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овладение универсальными регулятивными действиями.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 освоение обучающимися </w:t>
            </w:r>
            <w:proofErr w:type="spellStart"/>
            <w:r w:rsidRPr="00D82193">
              <w:rPr>
                <w:rFonts w:ascii="Times New Roman" w:hAnsi="Times New Roman" w:cs="Times New Roman"/>
                <w:sz w:val="24"/>
                <w:szCs w:val="24"/>
                <w:lang w:eastAsia="ru-RU"/>
              </w:rPr>
              <w:t>межпредметных</w:t>
            </w:r>
            <w:proofErr w:type="spellEnd"/>
            <w:r w:rsidRPr="00D82193">
              <w:rPr>
                <w:rFonts w:ascii="Times New Roman" w:hAnsi="Times New Roman" w:cs="Times New Roman"/>
                <w:sz w:val="24"/>
                <w:szCs w:val="24"/>
                <w:lang w:eastAsia="ru-RU"/>
              </w:rPr>
              <w:t xml:space="preserve"> понятий (используются</w:t>
            </w:r>
            <w:r w:rsidRPr="00D82193">
              <w:rPr>
                <w:rFonts w:ascii="Times New Roman" w:hAnsi="Times New Roman" w:cs="Times New Roman"/>
                <w:sz w:val="24"/>
                <w:szCs w:val="24"/>
                <w:lang w:eastAsia="ru-RU"/>
              </w:rPr>
              <w:br/>
              <w:t>в нескольких предметных областях и позволяют связывать знания из различных учебных предметов, учебных курсов (в том числе внеурочной деятельности), учебных модулей в целостную научную картину мира) и универсальных учебных действий (познавательные, коммуникативные, регулятивные);</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способность их использовать в учебной, познавательной и социальной практике;</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r w:rsidRPr="00D82193">
              <w:rPr>
                <w:rFonts w:ascii="Times New Roman" w:hAnsi="Times New Roman" w:cs="Times New Roman"/>
                <w:i/>
                <w:iCs/>
                <w:color w:val="000000"/>
                <w:sz w:val="24"/>
                <w:szCs w:val="24"/>
                <w:lang w:eastAsia="ru-RU"/>
              </w:rPr>
              <w:t>способность организовать и реализовать собственную познавательную деятельность;</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r w:rsidRPr="00D82193">
              <w:rPr>
                <w:rFonts w:ascii="Times New Roman" w:hAnsi="Times New Roman" w:cs="Times New Roman"/>
                <w:i/>
                <w:iCs/>
                <w:color w:val="000000"/>
                <w:sz w:val="24"/>
                <w:szCs w:val="24"/>
                <w:lang w:eastAsia="ru-RU"/>
              </w:rPr>
              <w:t>способность к совместной деятельности;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r w:rsidRPr="00D82193">
              <w:rPr>
                <w:rFonts w:ascii="Times New Roman" w:hAnsi="Times New Roman" w:cs="Times New Roman"/>
                <w:color w:val="000000"/>
                <w:sz w:val="24"/>
                <w:szCs w:val="24"/>
                <w:lang w:eastAsia="ru-RU"/>
              </w:rPr>
              <w:t>овладение навыками работы с информацией: восприятие и создание информационных текстов в различных форматах, в том числе цифровых, с учетом назначения информации и ее целевой аудитории.</w:t>
            </w:r>
          </w:p>
          <w:p w:rsidR="00D82193" w:rsidRPr="00B131E6" w:rsidRDefault="00D82193" w:rsidP="00D82193">
            <w:pPr>
              <w:pStyle w:val="a6"/>
              <w:rPr>
                <w:rFonts w:ascii="Times New Roman" w:hAnsi="Times New Roman" w:cs="Times New Roman"/>
                <w:b/>
                <w:sz w:val="24"/>
                <w:szCs w:val="24"/>
                <w:lang w:eastAsia="ru-RU"/>
              </w:rPr>
            </w:pPr>
            <w:r w:rsidRPr="00B131E6">
              <w:rPr>
                <w:rFonts w:ascii="Times New Roman" w:hAnsi="Times New Roman" w:cs="Times New Roman"/>
                <w:b/>
                <w:i/>
                <w:iCs/>
                <w:color w:val="000000"/>
                <w:sz w:val="24"/>
                <w:szCs w:val="24"/>
                <w:lang w:eastAsia="ru-RU"/>
              </w:rPr>
              <w:t>Овладение универсальными учебными познавательными действиями</w:t>
            </w:r>
            <w:r w:rsidRPr="00B131E6">
              <w:rPr>
                <w:rFonts w:ascii="Times New Roman" w:hAnsi="Times New Roman" w:cs="Times New Roman"/>
                <w:b/>
                <w:color w:val="000000"/>
                <w:sz w:val="24"/>
                <w:szCs w:val="24"/>
                <w:lang w:eastAsia="ru-RU"/>
              </w:rPr>
              <w:t>:</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color w:val="000000"/>
                <w:sz w:val="24"/>
                <w:szCs w:val="24"/>
                <w:lang w:eastAsia="ru-RU"/>
              </w:rPr>
              <w:t>1) </w:t>
            </w:r>
            <w:r w:rsidRPr="00D82193">
              <w:rPr>
                <w:rFonts w:ascii="Times New Roman" w:hAnsi="Times New Roman" w:cs="Times New Roman"/>
                <w:color w:val="000000"/>
                <w:sz w:val="24"/>
                <w:szCs w:val="24"/>
                <w:u w:val="single"/>
                <w:lang w:eastAsia="ru-RU"/>
              </w:rPr>
              <w:t>базовые логические действия</w:t>
            </w:r>
            <w:r w:rsidRPr="00D82193">
              <w:rPr>
                <w:rFonts w:ascii="Times New Roman" w:hAnsi="Times New Roman" w:cs="Times New Roman"/>
                <w:color w:val="000000"/>
                <w:sz w:val="24"/>
                <w:szCs w:val="24"/>
                <w:lang w:eastAsia="ru-RU"/>
              </w:rPr>
              <w:t>:</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r w:rsidRPr="00D82193">
              <w:rPr>
                <w:rFonts w:ascii="Times New Roman" w:hAnsi="Times New Roman" w:cs="Times New Roman"/>
                <w:color w:val="000000"/>
                <w:sz w:val="24"/>
                <w:szCs w:val="24"/>
                <w:lang w:eastAsia="ru-RU"/>
              </w:rPr>
              <w:t>владеть базовыми логическими операциями: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o   </w:t>
            </w:r>
            <w:r w:rsidRPr="00D82193">
              <w:rPr>
                <w:rFonts w:ascii="Times New Roman" w:hAnsi="Times New Roman" w:cs="Times New Roman"/>
                <w:color w:val="000000"/>
                <w:sz w:val="24"/>
                <w:szCs w:val="24"/>
                <w:lang w:eastAsia="ru-RU"/>
              </w:rPr>
              <w:t>сопоставления и сравнения,</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o   </w:t>
            </w:r>
            <w:r w:rsidRPr="00D82193">
              <w:rPr>
                <w:rFonts w:ascii="Times New Roman" w:hAnsi="Times New Roman" w:cs="Times New Roman"/>
                <w:color w:val="000000"/>
                <w:sz w:val="24"/>
                <w:szCs w:val="24"/>
                <w:lang w:eastAsia="ru-RU"/>
              </w:rPr>
              <w:t>группировки, систематизации и классификации,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o   </w:t>
            </w:r>
            <w:r w:rsidRPr="00D82193">
              <w:rPr>
                <w:rFonts w:ascii="Times New Roman" w:hAnsi="Times New Roman" w:cs="Times New Roman"/>
                <w:color w:val="000000"/>
                <w:sz w:val="24"/>
                <w:szCs w:val="24"/>
                <w:lang w:eastAsia="ru-RU"/>
              </w:rPr>
              <w:t>анализа, синтеза, обобщения,</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o   </w:t>
            </w:r>
            <w:r w:rsidRPr="00D82193">
              <w:rPr>
                <w:rFonts w:ascii="Times New Roman" w:hAnsi="Times New Roman" w:cs="Times New Roman"/>
                <w:color w:val="000000"/>
                <w:sz w:val="24"/>
                <w:szCs w:val="24"/>
                <w:lang w:eastAsia="ru-RU"/>
              </w:rPr>
              <w:t>выделения главного;</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r w:rsidRPr="00D82193">
              <w:rPr>
                <w:rFonts w:ascii="Times New Roman" w:hAnsi="Times New Roman" w:cs="Times New Roman"/>
                <w:color w:val="000000"/>
                <w:sz w:val="24"/>
                <w:szCs w:val="24"/>
                <w:lang w:eastAsia="ru-RU"/>
              </w:rPr>
              <w:t xml:space="preserve">владеть приёмами описания и рассуждения, в </w:t>
            </w:r>
            <w:proofErr w:type="spellStart"/>
            <w:r w:rsidRPr="00D82193">
              <w:rPr>
                <w:rFonts w:ascii="Times New Roman" w:hAnsi="Times New Roman" w:cs="Times New Roman"/>
                <w:color w:val="000000"/>
                <w:sz w:val="24"/>
                <w:szCs w:val="24"/>
                <w:lang w:eastAsia="ru-RU"/>
              </w:rPr>
              <w:t>т.ч</w:t>
            </w:r>
            <w:proofErr w:type="spellEnd"/>
            <w:r w:rsidRPr="00D82193">
              <w:rPr>
                <w:rFonts w:ascii="Times New Roman" w:hAnsi="Times New Roman" w:cs="Times New Roman"/>
                <w:color w:val="000000"/>
                <w:sz w:val="24"/>
                <w:szCs w:val="24"/>
                <w:lang w:eastAsia="ru-RU"/>
              </w:rPr>
              <w:t xml:space="preserve">. – с помощью схем и </w:t>
            </w:r>
            <w:proofErr w:type="spellStart"/>
            <w:r w:rsidRPr="00D82193">
              <w:rPr>
                <w:rFonts w:ascii="Times New Roman" w:hAnsi="Times New Roman" w:cs="Times New Roman"/>
                <w:color w:val="000000"/>
                <w:sz w:val="24"/>
                <w:szCs w:val="24"/>
                <w:lang w:eastAsia="ru-RU"/>
              </w:rPr>
              <w:t>знако</w:t>
            </w:r>
            <w:proofErr w:type="spellEnd"/>
            <w:r w:rsidRPr="00D82193">
              <w:rPr>
                <w:rFonts w:ascii="Times New Roman" w:hAnsi="Times New Roman" w:cs="Times New Roman"/>
                <w:color w:val="000000"/>
                <w:sz w:val="24"/>
                <w:szCs w:val="24"/>
                <w:lang w:eastAsia="ru-RU"/>
              </w:rPr>
              <w:t>-символических средств;</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характеризовать существенные признаки объектов (явлений);</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устанавливать существенный признак классификации, основания</w:t>
            </w:r>
            <w:r w:rsidRPr="00D82193">
              <w:rPr>
                <w:rFonts w:ascii="Times New Roman" w:hAnsi="Times New Roman" w:cs="Times New Roman"/>
                <w:sz w:val="24"/>
                <w:szCs w:val="24"/>
                <w:lang w:eastAsia="ru-RU"/>
              </w:rPr>
              <w:br/>
              <w:t>для обобщения и сравнения, критерии проводимого анализа;</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 учетом предложенной задачи выявлять закономерности и противоречия в рассматриваемых фактах, данных и наблюдениях;</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предлагать критерии для выявления закономерностей и противоречий;</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дефициты информации, данных, необходимых для решения поставленной задачи;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причинно-следственные связи при изучении явлений и процессов;</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делать выводы с использованием дедуктивных и индуктивных умозаключений, умозаключений по аналогии, формулировать гипотезы</w:t>
            </w:r>
            <w:r w:rsidRPr="00D82193">
              <w:rPr>
                <w:rFonts w:ascii="Times New Roman" w:hAnsi="Times New Roman" w:cs="Times New Roman"/>
                <w:sz w:val="24"/>
                <w:szCs w:val="24"/>
                <w:lang w:eastAsia="ru-RU"/>
              </w:rPr>
              <w:br/>
              <w:t>о взаимосвязях;</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2) </w:t>
            </w:r>
            <w:r w:rsidRPr="00D82193">
              <w:rPr>
                <w:rFonts w:ascii="Times New Roman" w:hAnsi="Times New Roman" w:cs="Times New Roman"/>
                <w:sz w:val="24"/>
                <w:szCs w:val="24"/>
                <w:u w:val="single"/>
                <w:lang w:eastAsia="ru-RU"/>
              </w:rPr>
              <w:t>базовые исследовательские действия</w:t>
            </w:r>
            <w:r w:rsidRPr="00D82193">
              <w:rPr>
                <w:rFonts w:ascii="Times New Roman" w:hAnsi="Times New Roman" w:cs="Times New Roman"/>
                <w:sz w:val="24"/>
                <w:szCs w:val="24"/>
                <w:lang w:eastAsia="ru-RU"/>
              </w:rPr>
              <w:t>:</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использовать вопросы как исследовательский инструмент познания;</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формулировать вопросы, фиксирующие разрыв между реальным</w:t>
            </w:r>
            <w:r w:rsidRPr="00D82193">
              <w:rPr>
                <w:rFonts w:ascii="Times New Roman" w:hAnsi="Times New Roman" w:cs="Times New Roman"/>
                <w:sz w:val="24"/>
                <w:szCs w:val="24"/>
                <w:lang w:eastAsia="ru-RU"/>
              </w:rPr>
              <w:br/>
              <w:t>и желательным состоянием ситуации, объекта, самостоятельно устанавливать искомое и данное;</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формировать гипотезу об истинности собственных суждений и суждений других, аргументировать свою позицию, мнение;</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на применимость и достоверность информации, полученной </w:t>
            </w:r>
            <w:r w:rsidRPr="00D82193">
              <w:rPr>
                <w:rFonts w:ascii="Times New Roman" w:hAnsi="Times New Roman" w:cs="Times New Roman"/>
                <w:sz w:val="24"/>
                <w:szCs w:val="24"/>
                <w:lang w:eastAsia="ru-RU"/>
              </w:rPr>
              <w:br/>
              <w:t>в ходе исследования (эксперимента);</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прогнозировать возможное дальнейшее развитие процессов, событий</w:t>
            </w:r>
            <w:r w:rsidRPr="00D82193">
              <w:rPr>
                <w:rFonts w:ascii="Times New Roman" w:hAnsi="Times New Roman" w:cs="Times New Roman"/>
                <w:sz w:val="24"/>
                <w:szCs w:val="24"/>
                <w:lang w:eastAsia="ru-RU"/>
              </w:rPr>
              <w:br/>
              <w:t>и их последствия в аналогичных или сходных ситуациях, выдвигать предположения об их развитии в новых условиях и контекстах;</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3) </w:t>
            </w:r>
            <w:r w:rsidRPr="00D82193">
              <w:rPr>
                <w:rFonts w:ascii="Times New Roman" w:hAnsi="Times New Roman" w:cs="Times New Roman"/>
                <w:sz w:val="24"/>
                <w:szCs w:val="24"/>
                <w:u w:val="single"/>
                <w:lang w:eastAsia="ru-RU"/>
              </w:rPr>
              <w:t>работа с информацией</w:t>
            </w:r>
            <w:r w:rsidRPr="00D82193">
              <w:rPr>
                <w:rFonts w:ascii="Times New Roman" w:hAnsi="Times New Roman" w:cs="Times New Roman"/>
                <w:sz w:val="24"/>
                <w:szCs w:val="24"/>
                <w:lang w:eastAsia="ru-RU"/>
              </w:rPr>
              <w:t>:</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различные методы, инструменты и запросы при поиске</w:t>
            </w:r>
            <w:r w:rsidRPr="00D82193">
              <w:rPr>
                <w:rFonts w:ascii="Times New Roman" w:hAnsi="Times New Roman" w:cs="Times New Roman"/>
                <w:sz w:val="24"/>
                <w:szCs w:val="24"/>
                <w:lang w:eastAsia="ru-RU"/>
              </w:rPr>
              <w:br/>
              <w:t>и отборе информации или данных из источников с учетом предложенной</w:t>
            </w:r>
            <w:r w:rsidRPr="00D82193">
              <w:rPr>
                <w:rFonts w:ascii="Times New Roman" w:hAnsi="Times New Roman" w:cs="Times New Roman"/>
                <w:sz w:val="24"/>
                <w:szCs w:val="24"/>
                <w:lang w:eastAsia="ru-RU"/>
              </w:rPr>
              <w:br/>
              <w:t>учебной задачи и заданных критериев;</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выбирать, анализировать, систематизировать и интерпретировать информацию различных видов и форм представления;</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находить сходные аргументы (подтверждающие или опровергающие</w:t>
            </w:r>
            <w:r w:rsidRPr="00D82193">
              <w:rPr>
                <w:rFonts w:ascii="Times New Roman" w:hAnsi="Times New Roman" w:cs="Times New Roman"/>
                <w:sz w:val="24"/>
                <w:szCs w:val="24"/>
                <w:lang w:eastAsia="ru-RU"/>
              </w:rPr>
              <w:br/>
              <w:t>одну и ту же идею, версию) в различных информационных источниках;</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самостоятельно выбирать оптимальную форму представления</w:t>
            </w:r>
            <w:r w:rsidRPr="00D82193">
              <w:rPr>
                <w:rFonts w:ascii="Times New Roman" w:hAnsi="Times New Roman" w:cs="Times New Roman"/>
                <w:sz w:val="24"/>
                <w:szCs w:val="24"/>
                <w:lang w:eastAsia="ru-RU"/>
              </w:rPr>
              <w:br/>
              <w:t>информации и иллюстрировать решаемые задачи несложными схемами, диаграммами, иной графикой и их комбинациями;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надежность информации по критериям, предложенным педагогическим работником или сформулированным самостоятельно;</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эффективно запоминать и систематизировать информацию.</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Овладение системой универсальных учебных познавательных действий обеспечивает </w:t>
            </w:r>
            <w:proofErr w:type="spellStart"/>
            <w:r w:rsidRPr="00D82193">
              <w:rPr>
                <w:rFonts w:ascii="Times New Roman" w:hAnsi="Times New Roman" w:cs="Times New Roman"/>
                <w:sz w:val="24"/>
                <w:szCs w:val="24"/>
                <w:lang w:eastAsia="ru-RU"/>
              </w:rPr>
              <w:t>сформированность</w:t>
            </w:r>
            <w:proofErr w:type="spellEnd"/>
            <w:r w:rsidRPr="00D82193">
              <w:rPr>
                <w:rFonts w:ascii="Times New Roman" w:hAnsi="Times New Roman" w:cs="Times New Roman"/>
                <w:sz w:val="24"/>
                <w:szCs w:val="24"/>
                <w:lang w:eastAsia="ru-RU"/>
              </w:rPr>
              <w:t xml:space="preserve"> когнитивных навыков у обучающихся.</w:t>
            </w:r>
          </w:p>
          <w:p w:rsidR="00D82193" w:rsidRPr="00B131E6" w:rsidRDefault="00D82193" w:rsidP="00D82193">
            <w:pPr>
              <w:pStyle w:val="a6"/>
              <w:rPr>
                <w:rFonts w:ascii="Times New Roman" w:hAnsi="Times New Roman" w:cs="Times New Roman"/>
                <w:b/>
                <w:sz w:val="24"/>
                <w:szCs w:val="24"/>
                <w:lang w:eastAsia="ru-RU"/>
              </w:rPr>
            </w:pPr>
            <w:r w:rsidRPr="00B131E6">
              <w:rPr>
                <w:rFonts w:ascii="Times New Roman" w:hAnsi="Times New Roman" w:cs="Times New Roman"/>
                <w:b/>
                <w:i/>
                <w:iCs/>
                <w:sz w:val="24"/>
                <w:szCs w:val="24"/>
                <w:lang w:eastAsia="ru-RU"/>
              </w:rPr>
              <w:t>Овладение универсальными учебными коммуникативными действиями: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1) </w:t>
            </w:r>
            <w:r w:rsidRPr="00D82193">
              <w:rPr>
                <w:rFonts w:ascii="Times New Roman" w:hAnsi="Times New Roman" w:cs="Times New Roman"/>
                <w:sz w:val="24"/>
                <w:szCs w:val="24"/>
                <w:u w:val="single"/>
                <w:lang w:eastAsia="ru-RU"/>
              </w:rPr>
              <w:t>общение:</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воспринимать и формулировать суждения, выражать эмоции в соответствии с целями и условиями общения;</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выражать себя (свою точку зрения) в устных и письменных текстах;</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понимать намерения других, проявлять уважительное отношение</w:t>
            </w:r>
            <w:r w:rsidRPr="00D82193">
              <w:rPr>
                <w:rFonts w:ascii="Times New Roman" w:hAnsi="Times New Roman" w:cs="Times New Roman"/>
                <w:sz w:val="24"/>
                <w:szCs w:val="24"/>
                <w:lang w:eastAsia="ru-RU"/>
              </w:rPr>
              <w:br/>
              <w:t>к собеседнику и в корректной форме формулировать свои возражения;</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в ходе диалога и (или) дискуссии задавать вопросы по существу</w:t>
            </w:r>
            <w:r w:rsidRPr="00D82193">
              <w:rPr>
                <w:rFonts w:ascii="Times New Roman" w:hAnsi="Times New Roman" w:cs="Times New Roman"/>
                <w:sz w:val="24"/>
                <w:szCs w:val="24"/>
                <w:lang w:eastAsia="ru-RU"/>
              </w:rPr>
              <w:br/>
              <w:t>обсуждаемой темы и высказывать идеи, нацеленные на решение задачи</w:t>
            </w:r>
            <w:r w:rsidRPr="00D82193">
              <w:rPr>
                <w:rFonts w:ascii="Times New Roman" w:hAnsi="Times New Roman" w:cs="Times New Roman"/>
                <w:sz w:val="24"/>
                <w:szCs w:val="24"/>
                <w:lang w:eastAsia="ru-RU"/>
              </w:rPr>
              <w:br/>
              <w:t>и поддержание благожелательности общения;</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сопоставлять свои суждения с суждениями других участников диалога, обнаруживать различие и сходство позиций;</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публично представлять результаты </w:t>
            </w:r>
            <w:r w:rsidRPr="00D82193">
              <w:rPr>
                <w:rFonts w:ascii="Times New Roman" w:hAnsi="Times New Roman" w:cs="Times New Roman"/>
                <w:i/>
                <w:iCs/>
                <w:sz w:val="24"/>
                <w:szCs w:val="24"/>
                <w:lang w:eastAsia="ru-RU"/>
              </w:rPr>
              <w:t>решения задачи</w:t>
            </w:r>
            <w:r w:rsidRPr="00D82193">
              <w:rPr>
                <w:rFonts w:ascii="Times New Roman" w:hAnsi="Times New Roman" w:cs="Times New Roman"/>
                <w:sz w:val="24"/>
                <w:szCs w:val="24"/>
                <w:lang w:eastAsia="ru-RU"/>
              </w:rPr>
              <w:t>, выполненного опыта (эксперимента, исследования, проекта);</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2) </w:t>
            </w:r>
            <w:r w:rsidRPr="00D82193">
              <w:rPr>
                <w:rFonts w:ascii="Times New Roman" w:hAnsi="Times New Roman" w:cs="Times New Roman"/>
                <w:sz w:val="24"/>
                <w:szCs w:val="24"/>
                <w:u w:val="single"/>
                <w:lang w:eastAsia="ru-RU"/>
              </w:rPr>
              <w:t>совместная деятельность</w:t>
            </w:r>
            <w:r w:rsidRPr="00D82193">
              <w:rPr>
                <w:rFonts w:ascii="Times New Roman" w:hAnsi="Times New Roman" w:cs="Times New Roman"/>
                <w:sz w:val="24"/>
                <w:szCs w:val="24"/>
                <w:lang w:eastAsia="ru-RU"/>
              </w:rPr>
              <w:t>:</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понимать и использовать преимущества командной и индивидуальной</w:t>
            </w:r>
            <w:r w:rsidRPr="00D82193">
              <w:rPr>
                <w:rFonts w:ascii="Times New Roman" w:hAnsi="Times New Roman" w:cs="Times New Roman"/>
                <w:sz w:val="24"/>
                <w:szCs w:val="24"/>
                <w:lang w:eastAsia="ru-RU"/>
              </w:rPr>
              <w:br/>
              <w:t>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уметь обобщать мнения нескольких людей, проявлять готовность руководить, выполнять поручения, подчиняться;</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планировать организацию совместной работы, определять свою </w:t>
            </w:r>
            <w:proofErr w:type="gramStart"/>
            <w:r w:rsidRPr="00D82193">
              <w:rPr>
                <w:rFonts w:ascii="Times New Roman" w:hAnsi="Times New Roman" w:cs="Times New Roman"/>
                <w:sz w:val="24"/>
                <w:szCs w:val="24"/>
                <w:lang w:eastAsia="ru-RU"/>
              </w:rPr>
              <w:t>роль</w:t>
            </w:r>
            <w:r w:rsidRPr="00D82193">
              <w:rPr>
                <w:rFonts w:ascii="Times New Roman" w:hAnsi="Times New Roman" w:cs="Times New Roman"/>
                <w:sz w:val="24"/>
                <w:szCs w:val="24"/>
                <w:lang w:eastAsia="ru-RU"/>
              </w:rPr>
              <w:br/>
              <w:t>(</w:t>
            </w:r>
            <w:proofErr w:type="gramEnd"/>
            <w:r w:rsidRPr="00D82193">
              <w:rPr>
                <w:rFonts w:ascii="Times New Roman" w:hAnsi="Times New Roman" w:cs="Times New Roman"/>
                <w:sz w:val="24"/>
                <w:szCs w:val="24"/>
                <w:lang w:eastAsia="ru-RU"/>
              </w:rPr>
              <w:t>с учетом предпочтений и возможностей всех участников взаимодействия), распределять задачи между членами команды, участвовать в групповых</w:t>
            </w:r>
            <w:r w:rsidRPr="00D82193">
              <w:rPr>
                <w:rFonts w:ascii="Times New Roman" w:hAnsi="Times New Roman" w:cs="Times New Roman"/>
                <w:sz w:val="24"/>
                <w:szCs w:val="24"/>
                <w:lang w:eastAsia="ru-RU"/>
              </w:rPr>
              <w:br/>
              <w:t>формах работы (обсуждения, обмен мнений, «мозговые штурмы» и иные);</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Овладение системой универсальных учебных коммуникативных действий обеспечивает </w:t>
            </w:r>
            <w:proofErr w:type="spellStart"/>
            <w:r w:rsidRPr="00D82193">
              <w:rPr>
                <w:rFonts w:ascii="Times New Roman" w:hAnsi="Times New Roman" w:cs="Times New Roman"/>
                <w:sz w:val="24"/>
                <w:szCs w:val="24"/>
                <w:lang w:eastAsia="ru-RU"/>
              </w:rPr>
              <w:t>сформированность</w:t>
            </w:r>
            <w:proofErr w:type="spellEnd"/>
            <w:r w:rsidRPr="00D82193">
              <w:rPr>
                <w:rFonts w:ascii="Times New Roman" w:hAnsi="Times New Roman" w:cs="Times New Roman"/>
                <w:sz w:val="24"/>
                <w:szCs w:val="24"/>
                <w:lang w:eastAsia="ru-RU"/>
              </w:rPr>
              <w:t xml:space="preserve"> социальных навыков и эмоционального интеллекта обучающихся.</w:t>
            </w:r>
          </w:p>
          <w:p w:rsidR="00D82193" w:rsidRPr="00B131E6" w:rsidRDefault="00D82193" w:rsidP="00D82193">
            <w:pPr>
              <w:pStyle w:val="a6"/>
              <w:rPr>
                <w:rFonts w:ascii="Times New Roman" w:hAnsi="Times New Roman" w:cs="Times New Roman"/>
                <w:b/>
                <w:sz w:val="24"/>
                <w:szCs w:val="24"/>
                <w:lang w:eastAsia="ru-RU"/>
              </w:rPr>
            </w:pPr>
            <w:r w:rsidRPr="00D82193">
              <w:rPr>
                <w:rFonts w:ascii="Times New Roman" w:hAnsi="Times New Roman" w:cs="Times New Roman"/>
                <w:i/>
                <w:iCs/>
                <w:sz w:val="24"/>
                <w:szCs w:val="24"/>
                <w:lang w:eastAsia="ru-RU"/>
              </w:rPr>
              <w:t> </w:t>
            </w:r>
            <w:r w:rsidRPr="00B131E6">
              <w:rPr>
                <w:rFonts w:ascii="Times New Roman" w:hAnsi="Times New Roman" w:cs="Times New Roman"/>
                <w:b/>
                <w:i/>
                <w:iCs/>
                <w:sz w:val="24"/>
                <w:szCs w:val="24"/>
                <w:lang w:eastAsia="ru-RU"/>
              </w:rPr>
              <w:t>Овладение универсальными учебными регулятивными действиями: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1) </w:t>
            </w:r>
            <w:r w:rsidRPr="00D82193">
              <w:rPr>
                <w:rFonts w:ascii="Times New Roman" w:hAnsi="Times New Roman" w:cs="Times New Roman"/>
                <w:sz w:val="24"/>
                <w:szCs w:val="24"/>
                <w:u w:val="single"/>
                <w:lang w:eastAsia="ru-RU"/>
              </w:rPr>
              <w:t>самоорганизация</w:t>
            </w:r>
            <w:r w:rsidRPr="00D82193">
              <w:rPr>
                <w:rFonts w:ascii="Times New Roman" w:hAnsi="Times New Roman" w:cs="Times New Roman"/>
                <w:sz w:val="24"/>
                <w:szCs w:val="24"/>
                <w:lang w:eastAsia="ru-RU"/>
              </w:rPr>
              <w:t>:</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проблемы для решения в жизненных и учебных ситуациях;</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самостоятельно составлять алгоритм решения задачи (или его часть), выбирать способ решения учебной задачи с учетом имеющихся ресурсов</w:t>
            </w:r>
            <w:r w:rsidRPr="00D82193">
              <w:rPr>
                <w:rFonts w:ascii="Times New Roman" w:hAnsi="Times New Roman" w:cs="Times New Roman"/>
                <w:sz w:val="24"/>
                <w:szCs w:val="24"/>
                <w:lang w:eastAsia="ru-RU"/>
              </w:rPr>
              <w:br/>
              <w:t>и собственных возможностей, аргументировать предлагаемые варианты решений;</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составлять план действий (план реализации намеченного алгоритма</w:t>
            </w:r>
            <w:r w:rsidRPr="00D82193">
              <w:rPr>
                <w:rFonts w:ascii="Times New Roman" w:hAnsi="Times New Roman" w:cs="Times New Roman"/>
                <w:sz w:val="24"/>
                <w:szCs w:val="24"/>
                <w:lang w:eastAsia="ru-RU"/>
              </w:rPr>
              <w:br/>
              <w:t>решения), корректировать предложенный алгоритм с учетом получения новых знаний об изучаемом объекте;</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делать выбор и брать ответственность за решение;</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2) </w:t>
            </w:r>
            <w:r w:rsidRPr="00D82193">
              <w:rPr>
                <w:rFonts w:ascii="Times New Roman" w:hAnsi="Times New Roman" w:cs="Times New Roman"/>
                <w:sz w:val="24"/>
                <w:szCs w:val="24"/>
                <w:u w:val="single"/>
                <w:lang w:eastAsia="ru-RU"/>
              </w:rPr>
              <w:t>самоконтроль</w:t>
            </w:r>
            <w:r w:rsidRPr="00D82193">
              <w:rPr>
                <w:rFonts w:ascii="Times New Roman" w:hAnsi="Times New Roman" w:cs="Times New Roman"/>
                <w:sz w:val="24"/>
                <w:szCs w:val="24"/>
                <w:lang w:eastAsia="ru-RU"/>
              </w:rPr>
              <w:t>:</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владеть способами самоконтроля, </w:t>
            </w:r>
            <w:proofErr w:type="spellStart"/>
            <w:r w:rsidRPr="00D82193">
              <w:rPr>
                <w:rFonts w:ascii="Times New Roman" w:hAnsi="Times New Roman" w:cs="Times New Roman"/>
                <w:sz w:val="24"/>
                <w:szCs w:val="24"/>
                <w:lang w:eastAsia="ru-RU"/>
              </w:rPr>
              <w:t>самомотивации</w:t>
            </w:r>
            <w:proofErr w:type="spellEnd"/>
            <w:r w:rsidRPr="00D82193">
              <w:rPr>
                <w:rFonts w:ascii="Times New Roman" w:hAnsi="Times New Roman" w:cs="Times New Roman"/>
                <w:sz w:val="24"/>
                <w:szCs w:val="24"/>
                <w:lang w:eastAsia="ru-RU"/>
              </w:rPr>
              <w:t xml:space="preserve"> и рефлексии;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давать адекватную оценку ситуации и предлагать план ее изменения;</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учитывать контекст и предвидеть трудности, которые могут возникнуть</w:t>
            </w:r>
            <w:r w:rsidRPr="00D82193">
              <w:rPr>
                <w:rFonts w:ascii="Times New Roman" w:hAnsi="Times New Roman" w:cs="Times New Roman"/>
                <w:sz w:val="24"/>
                <w:szCs w:val="24"/>
                <w:lang w:eastAsia="ru-RU"/>
              </w:rPr>
              <w:br/>
              <w:t>при решении учебной задачи, адаптировать решение к меняющимся обстоятельствам;</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объяснять причины достижения (</w:t>
            </w:r>
            <w:proofErr w:type="spellStart"/>
            <w:r w:rsidRPr="00D82193">
              <w:rPr>
                <w:rFonts w:ascii="Times New Roman" w:hAnsi="Times New Roman" w:cs="Times New Roman"/>
                <w:sz w:val="24"/>
                <w:szCs w:val="24"/>
                <w:lang w:eastAsia="ru-RU"/>
              </w:rPr>
              <w:t>недостижения</w:t>
            </w:r>
            <w:proofErr w:type="spellEnd"/>
            <w:r w:rsidRPr="00D82193">
              <w:rPr>
                <w:rFonts w:ascii="Times New Roman" w:hAnsi="Times New Roman" w:cs="Times New Roman"/>
                <w:sz w:val="24"/>
                <w:szCs w:val="24"/>
                <w:lang w:eastAsia="ru-RU"/>
              </w:rPr>
              <w:t>) результатов деятельности, давать оценку приобретенному опыту, уметь находить позитивное в произошедшей ситуации;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соответствие результата цели и условиям;</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3) </w:t>
            </w:r>
            <w:r w:rsidRPr="00D82193">
              <w:rPr>
                <w:rFonts w:ascii="Times New Roman" w:hAnsi="Times New Roman" w:cs="Times New Roman"/>
                <w:sz w:val="24"/>
                <w:szCs w:val="24"/>
                <w:u w:val="single"/>
                <w:lang w:eastAsia="ru-RU"/>
              </w:rPr>
              <w:t>эмоциональный интеллект</w:t>
            </w:r>
            <w:r w:rsidRPr="00D82193">
              <w:rPr>
                <w:rFonts w:ascii="Times New Roman" w:hAnsi="Times New Roman" w:cs="Times New Roman"/>
                <w:sz w:val="24"/>
                <w:szCs w:val="24"/>
                <w:lang w:eastAsia="ru-RU"/>
              </w:rPr>
              <w:t>:</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различать, называть и управлять собственными эмоциями и эмоциями других;</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анализировать причины эмоций;</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ставить себя на место другого человека, понимать мотивы и намерения другого;</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регулировать способ выражения эмоций;</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4) </w:t>
            </w:r>
            <w:r w:rsidRPr="00D82193">
              <w:rPr>
                <w:rFonts w:ascii="Times New Roman" w:hAnsi="Times New Roman" w:cs="Times New Roman"/>
                <w:sz w:val="24"/>
                <w:szCs w:val="24"/>
                <w:u w:val="single"/>
                <w:lang w:eastAsia="ru-RU"/>
              </w:rPr>
              <w:t>принятие себя и других</w:t>
            </w:r>
            <w:r w:rsidRPr="00D82193">
              <w:rPr>
                <w:rFonts w:ascii="Times New Roman" w:hAnsi="Times New Roman" w:cs="Times New Roman"/>
                <w:sz w:val="24"/>
                <w:szCs w:val="24"/>
                <w:lang w:eastAsia="ru-RU"/>
              </w:rPr>
              <w:t>:</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осознанно относиться к другому человеку, его мнению;</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признавать свое право на ошибку и такое же право другого;</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принимать себя и других, не осуждая;</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открытость себе и другим;</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осознавать невозможность контролировать все вокруг.</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Овладение системой универсальных учебных регулятивных действий обеспечивает формирование смысловых установок личности (внутренняя</w:t>
            </w:r>
            <w:r w:rsidRPr="00D82193">
              <w:rPr>
                <w:rFonts w:ascii="Times New Roman" w:hAnsi="Times New Roman" w:cs="Times New Roman"/>
                <w:sz w:val="24"/>
                <w:szCs w:val="24"/>
                <w:lang w:eastAsia="ru-RU"/>
              </w:rPr>
              <w:br/>
              <w:t>позиция личности) и жизненных навыков личности (управления собой, самодисциплины, устойчивого поведения).</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E668B2" w:rsidRDefault="00D82193" w:rsidP="00D82193">
            <w:pPr>
              <w:pStyle w:val="a6"/>
              <w:rPr>
                <w:rFonts w:ascii="Times New Roman" w:hAnsi="Times New Roman" w:cs="Times New Roman"/>
                <w:b/>
                <w:sz w:val="24"/>
                <w:szCs w:val="24"/>
                <w:lang w:eastAsia="ru-RU"/>
              </w:rPr>
            </w:pPr>
            <w:r w:rsidRPr="00E668B2">
              <w:rPr>
                <w:rFonts w:ascii="Times New Roman" w:hAnsi="Times New Roman" w:cs="Times New Roman"/>
                <w:b/>
                <w:sz w:val="24"/>
                <w:szCs w:val="24"/>
                <w:lang w:eastAsia="ru-RU"/>
              </w:rPr>
              <w:t>Предметные результаты освоения программы основного общего образования представлены с учетом специфики содержания предметных областей, затрагиваемых в ходе внеурочной деятельности обучающихся по формированию и оценке функциональной грамотности.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color w:val="000000"/>
                <w:sz w:val="24"/>
                <w:szCs w:val="24"/>
                <w:lang w:eastAsia="ru-RU"/>
              </w:rPr>
              <w:t>Занятия по читательской грамотности в рамках внеурочной деятельности вносят вклад в достижение следующих предметных результатов по предметной области «Русский язык и литература».</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color w:val="000000"/>
                <w:sz w:val="24"/>
                <w:szCs w:val="24"/>
                <w:lang w:eastAsia="ru-RU"/>
              </w:rPr>
              <w:lastRenderedPageBreak/>
              <w:t>По учебному предмету «Русский язык»:</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r w:rsidRPr="00D82193">
              <w:rPr>
                <w:rFonts w:ascii="Times New Roman" w:hAnsi="Times New Roman" w:cs="Times New Roman"/>
                <w:color w:val="000000"/>
                <w:sz w:val="24"/>
                <w:szCs w:val="24"/>
                <w:lang w:eastAsia="ru-RU"/>
              </w:rPr>
              <w:t>понимание прослушанных или прочитанных учебно-научных, официально-деловых, публицистических, художественных текстов различных функционально-смысловых типов речи: формулирование в устной и письменной форме темы и главной мысли текста; формулирование вопросов по содержанию текста и ответов на них; подробная, сжатая и выборочная передача в устной и письменной форме содержания текста;</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r w:rsidRPr="00D82193">
              <w:rPr>
                <w:rFonts w:ascii="Times New Roman" w:hAnsi="Times New Roman" w:cs="Times New Roman"/>
                <w:color w:val="000000"/>
                <w:sz w:val="24"/>
                <w:szCs w:val="24"/>
                <w:lang w:eastAsia="ru-RU"/>
              </w:rPr>
              <w:t>овладение умениями информационной переработки прослушанного или прочитанного текста; выделение главной и второстепенной информации, явной и скрытой информации в тексте;</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r w:rsidRPr="00D82193">
              <w:rPr>
                <w:rFonts w:ascii="Times New Roman" w:hAnsi="Times New Roman" w:cs="Times New Roman"/>
                <w:color w:val="000000"/>
                <w:sz w:val="24"/>
                <w:szCs w:val="24"/>
                <w:lang w:eastAsia="ru-RU"/>
              </w:rPr>
              <w:t xml:space="preserve">представление </w:t>
            </w:r>
            <w:proofErr w:type="gramStart"/>
            <w:r w:rsidRPr="00D82193">
              <w:rPr>
                <w:rFonts w:ascii="Times New Roman" w:hAnsi="Times New Roman" w:cs="Times New Roman"/>
                <w:color w:val="000000"/>
                <w:sz w:val="24"/>
                <w:szCs w:val="24"/>
                <w:lang w:eastAsia="ru-RU"/>
              </w:rPr>
              <w:t>содержания</w:t>
            </w:r>
            <w:proofErr w:type="gramEnd"/>
            <w:r w:rsidRPr="00D82193">
              <w:rPr>
                <w:rFonts w:ascii="Times New Roman" w:hAnsi="Times New Roman" w:cs="Times New Roman"/>
                <w:color w:val="000000"/>
                <w:sz w:val="24"/>
                <w:szCs w:val="24"/>
                <w:lang w:eastAsia="ru-RU"/>
              </w:rPr>
              <w:t xml:space="preserve"> прослушанного или прочитанного учебно-научного текста в виде таблицы, схемы; комментирование текста или его фрагмента;</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r w:rsidRPr="00D82193">
              <w:rPr>
                <w:rFonts w:ascii="Times New Roman" w:hAnsi="Times New Roman" w:cs="Times New Roman"/>
                <w:color w:val="000000"/>
                <w:sz w:val="24"/>
                <w:szCs w:val="24"/>
                <w:lang w:eastAsia="ru-RU"/>
              </w:rPr>
              <w:t>извлечение информации из различных источников, ее осмысление и оперирование ею;</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r w:rsidRPr="00D82193">
              <w:rPr>
                <w:rFonts w:ascii="Times New Roman" w:hAnsi="Times New Roman" w:cs="Times New Roman"/>
                <w:color w:val="000000"/>
                <w:sz w:val="24"/>
                <w:szCs w:val="24"/>
                <w:lang w:eastAsia="ru-RU"/>
              </w:rPr>
              <w:t>анализ и оценивание собственных и чужих письменных и устных речевых высказываний с точки зрения решения коммуникативной задачи;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r w:rsidRPr="00D82193">
              <w:rPr>
                <w:rFonts w:ascii="Times New Roman" w:hAnsi="Times New Roman" w:cs="Times New Roman"/>
                <w:color w:val="000000"/>
                <w:sz w:val="24"/>
                <w:szCs w:val="24"/>
                <w:lang w:eastAsia="ru-RU"/>
              </w:rPr>
              <w:t>определение лексического значения слова разными способами (установление значения слова по контексту).</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color w:val="000000"/>
                <w:sz w:val="24"/>
                <w:szCs w:val="24"/>
                <w:lang w:eastAsia="ru-RU"/>
              </w:rPr>
              <w:t>По учебному предмету «Литература»:</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r w:rsidRPr="00D82193">
              <w:rPr>
                <w:rFonts w:ascii="Times New Roman" w:hAnsi="Times New Roman" w:cs="Times New Roman"/>
                <w:color w:val="000000"/>
                <w:sz w:val="24"/>
                <w:szCs w:val="24"/>
                <w:lang w:eastAsia="ru-RU"/>
              </w:rPr>
              <w:t>овладение умениями смыслового анализа художественной литературы, умениями воспринимать, анализировать, интерпретировать и оценивать прочитанное;</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r w:rsidRPr="00D82193">
              <w:rPr>
                <w:rFonts w:ascii="Times New Roman" w:hAnsi="Times New Roman" w:cs="Times New Roman"/>
                <w:color w:val="000000"/>
                <w:sz w:val="24"/>
                <w:szCs w:val="24"/>
                <w:lang w:eastAsia="ru-RU"/>
              </w:rPr>
              <w:t>умение анализировать произведение в единстве формы и содержания; определять тематику и проблематику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выявлять особенности языка художественного произведения;</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r w:rsidRPr="00D82193">
              <w:rPr>
                <w:rFonts w:ascii="Times New Roman" w:hAnsi="Times New Roman" w:cs="Times New Roman"/>
                <w:color w:val="000000"/>
                <w:sz w:val="24"/>
                <w:szCs w:val="24"/>
                <w:lang w:eastAsia="ru-RU"/>
              </w:rPr>
              <w:t>овладение умениями самостоятельной интерпретации и оценки текстуально изученных художественных произведений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p w:rsidR="00D82193" w:rsidRPr="00D82193" w:rsidRDefault="00D82193" w:rsidP="00D82193">
            <w:pPr>
              <w:pStyle w:val="a6"/>
              <w:rPr>
                <w:rFonts w:ascii="Times New Roman" w:hAnsi="Times New Roman" w:cs="Times New Roman"/>
                <w:sz w:val="24"/>
                <w:szCs w:val="24"/>
                <w:lang w:eastAsia="ru-RU"/>
              </w:rPr>
            </w:pPr>
            <w:r w:rsidRPr="00E668B2">
              <w:rPr>
                <w:rFonts w:ascii="Times New Roman" w:hAnsi="Times New Roman" w:cs="Times New Roman"/>
                <w:b/>
                <w:color w:val="000000"/>
                <w:sz w:val="24"/>
                <w:szCs w:val="24"/>
                <w:lang w:eastAsia="ru-RU"/>
              </w:rPr>
              <w:t>Занятия по математической грамотности</w:t>
            </w:r>
            <w:r w:rsidRPr="00D82193">
              <w:rPr>
                <w:rFonts w:ascii="Times New Roman" w:hAnsi="Times New Roman" w:cs="Times New Roman"/>
                <w:color w:val="000000"/>
                <w:sz w:val="24"/>
                <w:szCs w:val="24"/>
                <w:lang w:eastAsia="ru-RU"/>
              </w:rPr>
              <w:t> в рамках внеурочной деятельности вносят вклад в достижение следующих предметных результатов по учебному предмету «Математика»:</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Использовать в практических (жизненных) ситуациях следующие предметные математические умения и навыки: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Сравнивать и упорядочивать натуральные числа, целые числа, обыкновенные и десятичные дроби, рациональные и иррациональные числа; выполнять, сочетая устные и письменные приемы, арифметические действия с рациональными числами; выполнять проверку, прикидку результата вычислений; округлять числа; вычислять значения числовых выражений; использовать калькулятор;</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Решать практико-ориентированные задачи, содержащие зависимости  величин (скорость, время, расстояние, цена, количество, стоимость), связанные  с отношением, пропорциональностью величин, процентами (налоги, задачи из области управления личными и семейными финансами), решать основные задачи на дроби и проценты, используя  арифметический и алгебраический способы, перебор всех возможных вариантов, способ «проб и ошибок»; пользоваться основными единицами измерения: цены, массы; </w:t>
            </w:r>
            <w:r w:rsidRPr="00D82193">
              <w:rPr>
                <w:rFonts w:ascii="Times New Roman" w:hAnsi="Times New Roman" w:cs="Times New Roman"/>
                <w:sz w:val="24"/>
                <w:szCs w:val="24"/>
                <w:lang w:eastAsia="ru-RU"/>
              </w:rPr>
              <w:lastRenderedPageBreak/>
              <w:t>расстояния, времени, скорости; выражать одни единицы величины через другие; интерпретировать результаты решения задач с учётом ограничений, связанных со свойствами рассматриваемых объектов;</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  Извлекать</w:t>
            </w:r>
            <w:proofErr w:type="gramEnd"/>
            <w:r w:rsidRPr="00D82193">
              <w:rPr>
                <w:rFonts w:ascii="Times New Roman" w:hAnsi="Times New Roman" w:cs="Times New Roman"/>
                <w:sz w:val="24"/>
                <w:szCs w:val="24"/>
                <w:lang w:eastAsia="ru-RU"/>
              </w:rPr>
              <w:t xml:space="preserve">, анализировать, оценивать информацию, представленную в таблице, линейной, столбчатой и круговой диаграммах, интерпретировать представленные данные, использовать данные при решении задач; представлять информацию с помощью таблиц, линейной и столбчатой диаграмм, </w:t>
            </w:r>
            <w:proofErr w:type="spellStart"/>
            <w:r w:rsidRPr="00D82193">
              <w:rPr>
                <w:rFonts w:ascii="Times New Roman" w:hAnsi="Times New Roman" w:cs="Times New Roman"/>
                <w:sz w:val="24"/>
                <w:szCs w:val="24"/>
                <w:lang w:eastAsia="ru-RU"/>
              </w:rPr>
              <w:t>инфографики</w:t>
            </w:r>
            <w:proofErr w:type="spellEnd"/>
            <w:r w:rsidRPr="00D82193">
              <w:rPr>
                <w:rFonts w:ascii="Times New Roman" w:hAnsi="Times New Roman" w:cs="Times New Roman"/>
                <w:sz w:val="24"/>
                <w:szCs w:val="24"/>
                <w:lang w:eastAsia="ru-RU"/>
              </w:rPr>
              <w:t>; оперировать статистическими характеристиками: среднее арифметическое, медиана, наибольшее и наименьшее значения, размах числового набора;</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  Оценивать</w:t>
            </w:r>
            <w:proofErr w:type="gramEnd"/>
            <w:r w:rsidRPr="00D82193">
              <w:rPr>
                <w:rFonts w:ascii="Times New Roman" w:hAnsi="Times New Roman" w:cs="Times New Roman"/>
                <w:sz w:val="24"/>
                <w:szCs w:val="24"/>
                <w:lang w:eastAsia="ru-RU"/>
              </w:rPr>
              <w:t xml:space="preserve"> вероятности реальных событий и явлений, понимать роль практически достоверных и маловероятных событий в окружающем мире и в жизни;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Пользоваться геометрическими понятиями: отрезок, угол, многоугольник, окружность, круг; распознавать параллелепипед, куб, пирамиду, конус, цилиндр, использовать терминологию: вершина, ребро, грань, основание, развертка; приводить примеры объектов окружающего мира, имеющих форму изученных плоских и пространственных фигур, примеры параллельных и перпендикулярных прямых в пространстве, на модели куба, примеры равных и симметричных фигур; пользоваться геометрическими понятиями: равенство фигур, симметрия, подобие; использовать свойства изученных фигур для их распознавания, построения;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Находить длины отрезков и расстояния непосредственным измерением с помощью линейки; находить измерения параллелепипеда, куба; вычислять периметр многоугольника, периметр и площадь фигур, составленных из прямоугольников; находить длину окружности, </w:t>
            </w:r>
            <w:proofErr w:type="spellStart"/>
            <w:r w:rsidRPr="00D82193">
              <w:rPr>
                <w:rFonts w:ascii="Times New Roman" w:hAnsi="Times New Roman" w:cs="Times New Roman"/>
                <w:sz w:val="24"/>
                <w:szCs w:val="24"/>
                <w:lang w:eastAsia="ru-RU"/>
              </w:rPr>
              <w:t>плошадь</w:t>
            </w:r>
            <w:proofErr w:type="spellEnd"/>
            <w:r w:rsidRPr="00D82193">
              <w:rPr>
                <w:rFonts w:ascii="Times New Roman" w:hAnsi="Times New Roman" w:cs="Times New Roman"/>
                <w:sz w:val="24"/>
                <w:szCs w:val="24"/>
                <w:lang w:eastAsia="ru-RU"/>
              </w:rPr>
              <w:t xml:space="preserve"> круга; вычислять объем куба, параллелепипеда по заданным измерениям; решать несложные задачи на измерение геометрических величин в практических ситуациях; пользоваться основными метрическими единицами измерения длины, площади, объема; выражать одни единицы величины через другие;</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Использовать алгебраическую терминологию и символику; выражать формулами зависимости между величинами; 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 использовать графики для определения свойств процессов и зависимостей;</w:t>
            </w:r>
          </w:p>
          <w:p w:rsidR="00D82193" w:rsidRPr="00D82193" w:rsidRDefault="00D82193" w:rsidP="00D82193">
            <w:pPr>
              <w:pStyle w:val="a6"/>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  Переходить</w:t>
            </w:r>
            <w:proofErr w:type="gramEnd"/>
            <w:r w:rsidRPr="00D82193">
              <w:rPr>
                <w:rFonts w:ascii="Times New Roman" w:hAnsi="Times New Roman" w:cs="Times New Roman"/>
                <w:sz w:val="24"/>
                <w:szCs w:val="24"/>
                <w:lang w:eastAsia="ru-RU"/>
              </w:rPr>
              <w:t xml:space="preserve"> от словесной формулировки задачи к её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 использовать неравенства при решении различных задач;</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Решать задачи из реальной жизни, связанные с числовыми последовательностями, использовать свойства последовательностей.</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D82193">
            <w:pPr>
              <w:pStyle w:val="a6"/>
              <w:rPr>
                <w:rFonts w:ascii="Times New Roman" w:hAnsi="Times New Roman" w:cs="Times New Roman"/>
                <w:sz w:val="24"/>
                <w:szCs w:val="24"/>
                <w:lang w:eastAsia="ru-RU"/>
              </w:rPr>
            </w:pPr>
            <w:r w:rsidRPr="00E668B2">
              <w:rPr>
                <w:rFonts w:ascii="Times New Roman" w:hAnsi="Times New Roman" w:cs="Times New Roman"/>
                <w:b/>
                <w:color w:val="000000"/>
                <w:sz w:val="24"/>
                <w:szCs w:val="24"/>
                <w:lang w:eastAsia="ru-RU"/>
              </w:rPr>
              <w:t>Занятия по естественно-научной грамотности</w:t>
            </w:r>
            <w:r w:rsidRPr="00D82193">
              <w:rPr>
                <w:rFonts w:ascii="Times New Roman" w:hAnsi="Times New Roman" w:cs="Times New Roman"/>
                <w:color w:val="000000"/>
                <w:sz w:val="24"/>
                <w:szCs w:val="24"/>
                <w:lang w:eastAsia="ru-RU"/>
              </w:rPr>
              <w:t> в рамках внеурочной деятельности вносят вклад в достижение следующих предметных результатов по предметной области «Естественно-научные предметы»:</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умение объяснять процессы и свойства тел, в том числе в </w:t>
            </w:r>
            <w:proofErr w:type="gramStart"/>
            <w:r w:rsidRPr="00D82193">
              <w:rPr>
                <w:rFonts w:ascii="Times New Roman" w:hAnsi="Times New Roman" w:cs="Times New Roman"/>
                <w:sz w:val="24"/>
                <w:szCs w:val="24"/>
                <w:lang w:eastAsia="ru-RU"/>
              </w:rPr>
              <w:t>контексте  ситуаций</w:t>
            </w:r>
            <w:proofErr w:type="gramEnd"/>
            <w:r w:rsidRPr="00D82193">
              <w:rPr>
                <w:rFonts w:ascii="Times New Roman" w:hAnsi="Times New Roman" w:cs="Times New Roman"/>
                <w:sz w:val="24"/>
                <w:szCs w:val="24"/>
                <w:lang w:eastAsia="ru-RU"/>
              </w:rPr>
              <w:t xml:space="preserve"> практико-ориентированного характера;</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умение проводить учебное исследование, в том числе понимать задачи исследования, применять методы исследования, соответствующие поставленной цели, осуществлять в соответствии с планом собственную деятельность и совместную деятельность в группе;</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умение применять простые физические модели для объяснения процессов и явлений;</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умение характеризовать и прогнозировать свойства веществ в зависимости от их состава и строения, влияние веществ и химических процессов на организм человека и окружающую природную среду;</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умение использовать изученные биологические термины, понятия, теории, законы и закономерности для объяснения наблюдаемых биологических объектов, явлений и процессов;</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w:t>
            </w:r>
            <w:proofErr w:type="spellStart"/>
            <w:r w:rsidRPr="00D82193">
              <w:rPr>
                <w:rFonts w:ascii="Times New Roman" w:hAnsi="Times New Roman" w:cs="Times New Roman"/>
                <w:sz w:val="24"/>
                <w:szCs w:val="24"/>
                <w:lang w:eastAsia="ru-RU"/>
              </w:rPr>
              <w:t>сформированность</w:t>
            </w:r>
            <w:proofErr w:type="spellEnd"/>
            <w:r w:rsidRPr="00D82193">
              <w:rPr>
                <w:rFonts w:ascii="Times New Roman" w:hAnsi="Times New Roman" w:cs="Times New Roman"/>
                <w:sz w:val="24"/>
                <w:szCs w:val="24"/>
                <w:lang w:eastAsia="ru-RU"/>
              </w:rPr>
              <w:t xml:space="preserve">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умение использовать приобретенные знания и навыки для здорового образа жизни, сбалансированного питания и физической активности; умение противодействовать лженаучным манипуляциям в области здоровья;    </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умение характеризовать принципы действия технических устройств промышленных технологических процессов.</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D82193">
            <w:pPr>
              <w:pStyle w:val="a6"/>
              <w:rPr>
                <w:rFonts w:ascii="Times New Roman" w:hAnsi="Times New Roman" w:cs="Times New Roman"/>
                <w:sz w:val="24"/>
                <w:szCs w:val="24"/>
                <w:lang w:eastAsia="ru-RU"/>
              </w:rPr>
            </w:pPr>
            <w:r w:rsidRPr="00E668B2">
              <w:rPr>
                <w:rFonts w:ascii="Times New Roman" w:hAnsi="Times New Roman" w:cs="Times New Roman"/>
                <w:b/>
                <w:color w:val="000000"/>
                <w:sz w:val="24"/>
                <w:szCs w:val="24"/>
                <w:lang w:eastAsia="ru-RU"/>
              </w:rPr>
              <w:t>Занятия по финансовой грамотности</w:t>
            </w:r>
            <w:r w:rsidRPr="00D82193">
              <w:rPr>
                <w:rFonts w:ascii="Times New Roman" w:hAnsi="Times New Roman" w:cs="Times New Roman"/>
                <w:color w:val="000000"/>
                <w:sz w:val="24"/>
                <w:szCs w:val="24"/>
                <w:lang w:eastAsia="ru-RU"/>
              </w:rPr>
              <w:t> в рамках внеурочной деятельности вносят вклад в достижение следующих предметных результатов по различным предметным областям:</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·освоение системы знаний, необходимых для </w:t>
            </w:r>
            <w:proofErr w:type="gramStart"/>
            <w:r w:rsidRPr="00D82193">
              <w:rPr>
                <w:rFonts w:ascii="Times New Roman" w:hAnsi="Times New Roman" w:cs="Times New Roman"/>
                <w:sz w:val="24"/>
                <w:szCs w:val="24"/>
                <w:lang w:eastAsia="ru-RU"/>
              </w:rPr>
              <w:t>решения  финансовых</w:t>
            </w:r>
            <w:proofErr w:type="gramEnd"/>
            <w:r w:rsidRPr="00D82193">
              <w:rPr>
                <w:rFonts w:ascii="Times New Roman" w:hAnsi="Times New Roman" w:cs="Times New Roman"/>
                <w:sz w:val="24"/>
                <w:szCs w:val="24"/>
                <w:lang w:eastAsia="ru-RU"/>
              </w:rPr>
              <w:t xml:space="preserve"> вопросов, включая базовые финансово-экономические понятия, отражающие важнейшие сферы финансовых отношений</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формирование умения устанавливать и объяснять взаимосвязи явлений, процессов в финансовой сфере общественной жизни, их элементов и основных функций;</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формирование умения решать познавательные и практические задачи, отражающие выполнение типичных для несовершеннолетнего социальных ролей и социальные взаимодействия в финансовой сфере общественной жизни, в том числе направленные на определение качества жизни человека, семьи и финансового благополучия;</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формирование умения использовать полученную информацию в процессе принятия решений о сохранении и накоплении денежных средств, при оценке финансовых рисков, при сравнении преимуществ и недостатков различных финансовых услуг;</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формирование умения распознавать попытки и предупреждать вовлечение себя и окружающих в деструктивные и криминальные формы сетевой активности (в том числе </w:t>
            </w:r>
            <w:proofErr w:type="spellStart"/>
            <w:r w:rsidRPr="00D82193">
              <w:rPr>
                <w:rFonts w:ascii="Times New Roman" w:hAnsi="Times New Roman" w:cs="Times New Roman"/>
                <w:sz w:val="24"/>
                <w:szCs w:val="24"/>
                <w:lang w:eastAsia="ru-RU"/>
              </w:rPr>
              <w:t>фишинг</w:t>
            </w:r>
            <w:proofErr w:type="spellEnd"/>
            <w:r w:rsidRPr="00D82193">
              <w:rPr>
                <w:rFonts w:ascii="Times New Roman" w:hAnsi="Times New Roman" w:cs="Times New Roman"/>
                <w:sz w:val="24"/>
                <w:szCs w:val="24"/>
                <w:lang w:eastAsia="ru-RU"/>
              </w:rPr>
              <w:t>)</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формирование умения с опорой на знания, факты общественной жизни и личный социальный опыт оценивать собственные поступки и поведение других людей с точки зрения их соответствия экономической рациональности (включая вопросы, связанные с личными финансами, для оценки рисков осуществления финансовых мошенничеств, применения недобросовестных практик);</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приобретение опыта использования полученных знаний в практической деятельности, в повседневной жизни для принятия рациональных финансовых решений в сфере управления личными финансами, определения моделей </w:t>
            </w:r>
            <w:proofErr w:type="gramStart"/>
            <w:r w:rsidRPr="00D82193">
              <w:rPr>
                <w:rFonts w:ascii="Times New Roman" w:hAnsi="Times New Roman" w:cs="Times New Roman"/>
                <w:sz w:val="24"/>
                <w:szCs w:val="24"/>
                <w:lang w:eastAsia="ru-RU"/>
              </w:rPr>
              <w:t>целесообразного  финансового</w:t>
            </w:r>
            <w:proofErr w:type="gramEnd"/>
            <w:r w:rsidRPr="00D82193">
              <w:rPr>
                <w:rFonts w:ascii="Times New Roman" w:hAnsi="Times New Roman" w:cs="Times New Roman"/>
                <w:sz w:val="24"/>
                <w:szCs w:val="24"/>
                <w:lang w:eastAsia="ru-RU"/>
              </w:rPr>
              <w:t xml:space="preserve"> поведения, составления личного финансового плана.</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w:t>
            </w:r>
          </w:p>
          <w:p w:rsidR="00D82193" w:rsidRPr="00D82193" w:rsidRDefault="00D82193" w:rsidP="00D82193">
            <w:pPr>
              <w:pStyle w:val="a6"/>
              <w:rPr>
                <w:rFonts w:ascii="Times New Roman" w:hAnsi="Times New Roman" w:cs="Times New Roman"/>
                <w:sz w:val="24"/>
                <w:szCs w:val="24"/>
                <w:lang w:eastAsia="ru-RU"/>
              </w:rPr>
            </w:pPr>
            <w:r w:rsidRPr="00E668B2">
              <w:rPr>
                <w:rFonts w:ascii="Times New Roman" w:hAnsi="Times New Roman" w:cs="Times New Roman"/>
                <w:b/>
                <w:color w:val="000000"/>
                <w:sz w:val="24"/>
                <w:szCs w:val="24"/>
                <w:lang w:eastAsia="ru-RU"/>
              </w:rPr>
              <w:t>Занятия по глобальным компетенциям</w:t>
            </w:r>
            <w:r w:rsidRPr="00D82193">
              <w:rPr>
                <w:rFonts w:ascii="Times New Roman" w:hAnsi="Times New Roman" w:cs="Times New Roman"/>
                <w:color w:val="000000"/>
                <w:sz w:val="24"/>
                <w:szCs w:val="24"/>
                <w:lang w:eastAsia="ru-RU"/>
              </w:rPr>
              <w:t> в рамках внеурочной деятельности вносят вклад в достижение следующих предметных результатов по различным предметным областям:</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·освоение научных знаний, умений и способов действий, специфических для соответствующей предметной области;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·формирование предпосылок научного типа мышления;</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·освоение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D82193">
            <w:pPr>
              <w:pStyle w:val="a6"/>
              <w:rPr>
                <w:rFonts w:ascii="Times New Roman" w:hAnsi="Times New Roman" w:cs="Times New Roman"/>
                <w:sz w:val="24"/>
                <w:szCs w:val="24"/>
                <w:lang w:eastAsia="ru-RU"/>
              </w:rPr>
            </w:pPr>
            <w:r w:rsidRPr="00E668B2">
              <w:rPr>
                <w:rFonts w:ascii="Times New Roman" w:hAnsi="Times New Roman" w:cs="Times New Roman"/>
                <w:b/>
                <w:color w:val="000000"/>
                <w:sz w:val="24"/>
                <w:szCs w:val="24"/>
                <w:lang w:eastAsia="ru-RU"/>
              </w:rPr>
              <w:t>Занятия по креативному мышлению</w:t>
            </w:r>
            <w:r w:rsidRPr="00D82193">
              <w:rPr>
                <w:rFonts w:ascii="Times New Roman" w:hAnsi="Times New Roman" w:cs="Times New Roman"/>
                <w:color w:val="000000"/>
                <w:sz w:val="24"/>
                <w:szCs w:val="24"/>
                <w:lang w:eastAsia="ru-RU"/>
              </w:rPr>
              <w:t> в рамках внеурочной деятельности вносят вклад в достижение следующих предметных результатов по различным предметным областям:</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r w:rsidRPr="00D82193">
              <w:rPr>
                <w:rFonts w:ascii="Times New Roman" w:hAnsi="Times New Roman" w:cs="Times New Roman"/>
                <w:color w:val="000000"/>
                <w:sz w:val="24"/>
                <w:szCs w:val="24"/>
                <w:lang w:eastAsia="ru-RU"/>
              </w:rPr>
              <w:t>способность с опорой на иллюстрации и/или описания ситуаций составлять названия, сюжеты и сценарии, диалоги и инсценировки;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r w:rsidRPr="00D82193">
              <w:rPr>
                <w:rFonts w:ascii="Times New Roman" w:hAnsi="Times New Roman" w:cs="Times New Roman"/>
                <w:color w:val="000000"/>
                <w:sz w:val="24"/>
                <w:szCs w:val="24"/>
                <w:lang w:eastAsia="ru-RU"/>
              </w:rPr>
              <w:t>проявлять творческое воображение, изображать предметы и явления;</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r w:rsidRPr="00D82193">
              <w:rPr>
                <w:rFonts w:ascii="Times New Roman" w:hAnsi="Times New Roman" w:cs="Times New Roman"/>
                <w:color w:val="000000"/>
                <w:sz w:val="24"/>
                <w:szCs w:val="24"/>
                <w:lang w:eastAsia="ru-RU"/>
              </w:rPr>
              <w:t>демонстрировать с помощью рисунков смысл обсуждаемых терминов, суждений, выражений и т.п.;</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r w:rsidRPr="00D82193">
              <w:rPr>
                <w:rFonts w:ascii="Times New Roman" w:hAnsi="Times New Roman" w:cs="Times New Roman"/>
                <w:color w:val="000000"/>
                <w:sz w:val="24"/>
                <w:szCs w:val="24"/>
                <w:lang w:eastAsia="ru-RU"/>
              </w:rPr>
              <w:t xml:space="preserve">предлагать адекватные способы решения различных социальных проблем в области </w:t>
            </w:r>
            <w:proofErr w:type="spellStart"/>
            <w:r w:rsidRPr="00D82193">
              <w:rPr>
                <w:rFonts w:ascii="Times New Roman" w:hAnsi="Times New Roman" w:cs="Times New Roman"/>
                <w:color w:val="000000"/>
                <w:sz w:val="24"/>
                <w:szCs w:val="24"/>
                <w:lang w:eastAsia="ru-RU"/>
              </w:rPr>
              <w:t>энерго</w:t>
            </w:r>
            <w:proofErr w:type="spellEnd"/>
            <w:r w:rsidRPr="00D82193">
              <w:rPr>
                <w:rFonts w:ascii="Times New Roman" w:hAnsi="Times New Roman" w:cs="Times New Roman"/>
                <w:color w:val="000000"/>
                <w:sz w:val="24"/>
                <w:szCs w:val="24"/>
                <w:lang w:eastAsia="ru-RU"/>
              </w:rPr>
              <w:t>- и ресурсосбережения, в области экологии, в области заботы о людях с особыми потребностями, в области межличностных взаимоотношений;</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r w:rsidRPr="00D82193">
              <w:rPr>
                <w:rFonts w:ascii="Times New Roman" w:hAnsi="Times New Roman" w:cs="Times New Roman"/>
                <w:color w:val="000000"/>
                <w:sz w:val="24"/>
                <w:szCs w:val="24"/>
                <w:lang w:eastAsia="ru-RU"/>
              </w:rPr>
              <w:t>ставить исследовательские вопросы, предлагать гипотезы, схемы экспериментов, предложения по изобретательству.</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Default="00D82193" w:rsidP="00D82193">
            <w:pPr>
              <w:pStyle w:val="a6"/>
              <w:rPr>
                <w:rFonts w:ascii="Times New Roman" w:hAnsi="Times New Roman" w:cs="Times New Roman"/>
                <w:sz w:val="24"/>
                <w:szCs w:val="24"/>
                <w:lang w:eastAsia="ru-RU"/>
              </w:rPr>
            </w:pPr>
          </w:p>
          <w:p w:rsidR="00E668B2" w:rsidRDefault="00E668B2" w:rsidP="00D82193">
            <w:pPr>
              <w:pStyle w:val="a6"/>
              <w:rPr>
                <w:rFonts w:ascii="Times New Roman" w:hAnsi="Times New Roman" w:cs="Times New Roman"/>
                <w:sz w:val="24"/>
                <w:szCs w:val="24"/>
                <w:lang w:eastAsia="ru-RU"/>
              </w:rPr>
            </w:pPr>
          </w:p>
          <w:p w:rsidR="00E668B2" w:rsidRDefault="00E668B2" w:rsidP="00D82193">
            <w:pPr>
              <w:pStyle w:val="a6"/>
              <w:rPr>
                <w:rFonts w:ascii="Times New Roman" w:hAnsi="Times New Roman" w:cs="Times New Roman"/>
                <w:sz w:val="24"/>
                <w:szCs w:val="24"/>
                <w:lang w:eastAsia="ru-RU"/>
              </w:rPr>
            </w:pPr>
          </w:p>
          <w:p w:rsidR="00E668B2" w:rsidRDefault="00E668B2" w:rsidP="00D82193">
            <w:pPr>
              <w:pStyle w:val="a6"/>
              <w:rPr>
                <w:rFonts w:ascii="Times New Roman" w:hAnsi="Times New Roman" w:cs="Times New Roman"/>
                <w:sz w:val="24"/>
                <w:szCs w:val="24"/>
                <w:lang w:eastAsia="ru-RU"/>
              </w:rPr>
            </w:pPr>
          </w:p>
          <w:p w:rsidR="00E668B2" w:rsidRDefault="00E668B2" w:rsidP="00D82193">
            <w:pPr>
              <w:pStyle w:val="a6"/>
              <w:rPr>
                <w:rFonts w:ascii="Times New Roman" w:hAnsi="Times New Roman" w:cs="Times New Roman"/>
                <w:sz w:val="24"/>
                <w:szCs w:val="24"/>
                <w:lang w:eastAsia="ru-RU"/>
              </w:rPr>
            </w:pPr>
          </w:p>
          <w:p w:rsidR="00E668B2" w:rsidRDefault="00E668B2" w:rsidP="00D82193">
            <w:pPr>
              <w:pStyle w:val="a6"/>
              <w:rPr>
                <w:rFonts w:ascii="Times New Roman" w:hAnsi="Times New Roman" w:cs="Times New Roman"/>
                <w:sz w:val="24"/>
                <w:szCs w:val="24"/>
                <w:lang w:eastAsia="ru-RU"/>
              </w:rPr>
            </w:pPr>
          </w:p>
          <w:p w:rsidR="00E668B2" w:rsidRDefault="00E668B2" w:rsidP="00D82193">
            <w:pPr>
              <w:pStyle w:val="a6"/>
              <w:rPr>
                <w:rFonts w:ascii="Times New Roman" w:hAnsi="Times New Roman" w:cs="Times New Roman"/>
                <w:sz w:val="24"/>
                <w:szCs w:val="24"/>
                <w:lang w:eastAsia="ru-RU"/>
              </w:rPr>
            </w:pPr>
          </w:p>
          <w:p w:rsidR="00E668B2" w:rsidRPr="00D82193" w:rsidRDefault="00E668B2" w:rsidP="00D82193">
            <w:pPr>
              <w:pStyle w:val="a6"/>
              <w:rPr>
                <w:rFonts w:ascii="Times New Roman" w:hAnsi="Times New Roman" w:cs="Times New Roman"/>
                <w:sz w:val="24"/>
                <w:szCs w:val="24"/>
                <w:lang w:eastAsia="ru-RU"/>
              </w:rPr>
            </w:pP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B842FC" w:rsidRDefault="00B842FC" w:rsidP="00E668B2">
            <w:pPr>
              <w:pStyle w:val="a6"/>
              <w:jc w:val="center"/>
              <w:rPr>
                <w:rFonts w:ascii="Times New Roman" w:hAnsi="Times New Roman" w:cs="Times New Roman"/>
                <w:b/>
                <w:sz w:val="24"/>
                <w:szCs w:val="24"/>
                <w:lang w:eastAsia="ru-RU"/>
              </w:rPr>
            </w:pPr>
          </w:p>
          <w:p w:rsidR="00D82193" w:rsidRPr="00E668B2" w:rsidRDefault="00D82193" w:rsidP="00E668B2">
            <w:pPr>
              <w:pStyle w:val="a6"/>
              <w:jc w:val="center"/>
              <w:rPr>
                <w:rFonts w:ascii="Times New Roman" w:hAnsi="Times New Roman" w:cs="Times New Roman"/>
                <w:b/>
                <w:sz w:val="24"/>
                <w:szCs w:val="24"/>
                <w:lang w:eastAsia="ru-RU"/>
              </w:rPr>
            </w:pPr>
            <w:r w:rsidRPr="00E668B2">
              <w:rPr>
                <w:rFonts w:ascii="Times New Roman" w:hAnsi="Times New Roman" w:cs="Times New Roman"/>
                <w:b/>
                <w:sz w:val="24"/>
                <w:szCs w:val="24"/>
                <w:lang w:eastAsia="ru-RU"/>
              </w:rPr>
              <w:t>ТЕМАТИЧЕСКОЕ ПЛАНИРОВАНИЕ</w:t>
            </w:r>
          </w:p>
          <w:p w:rsidR="00D82193" w:rsidRPr="00E668B2" w:rsidRDefault="00D82193" w:rsidP="00E668B2">
            <w:pPr>
              <w:pStyle w:val="a6"/>
              <w:jc w:val="center"/>
              <w:rPr>
                <w:rFonts w:ascii="Times New Roman" w:hAnsi="Times New Roman" w:cs="Times New Roman"/>
                <w:b/>
                <w:sz w:val="24"/>
                <w:szCs w:val="24"/>
                <w:lang w:eastAsia="ru-RU"/>
              </w:rPr>
            </w:pPr>
          </w:p>
          <w:p w:rsidR="00D82193" w:rsidRPr="00E668B2" w:rsidRDefault="00D82193" w:rsidP="00E668B2">
            <w:pPr>
              <w:pStyle w:val="a6"/>
              <w:jc w:val="center"/>
              <w:rPr>
                <w:rFonts w:ascii="Times New Roman" w:hAnsi="Times New Roman" w:cs="Times New Roman"/>
                <w:b/>
                <w:sz w:val="24"/>
                <w:szCs w:val="24"/>
                <w:lang w:eastAsia="ru-RU"/>
              </w:rPr>
            </w:pPr>
            <w:r w:rsidRPr="00E668B2">
              <w:rPr>
                <w:rFonts w:ascii="Times New Roman" w:hAnsi="Times New Roman" w:cs="Times New Roman"/>
                <w:b/>
                <w:sz w:val="24"/>
                <w:szCs w:val="24"/>
                <w:lang w:eastAsia="ru-RU"/>
              </w:rPr>
              <w:t>5 класс</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5"/>
              <w:gridCol w:w="67"/>
              <w:gridCol w:w="1512"/>
              <w:gridCol w:w="506"/>
              <w:gridCol w:w="2644"/>
              <w:gridCol w:w="4623"/>
              <w:gridCol w:w="1620"/>
              <w:gridCol w:w="2558"/>
            </w:tblGrid>
            <w:tr w:rsidR="00D82193" w:rsidRPr="00D82193" w:rsidTr="00D82193">
              <w:tc>
                <w:tcPr>
                  <w:tcW w:w="1356" w:type="dxa"/>
                  <w:gridSpan w:val="2"/>
                  <w:tcBorders>
                    <w:top w:val="single" w:sz="8"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p>
              </w:tc>
              <w:tc>
                <w:tcPr>
                  <w:tcW w:w="2258"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Тема</w:t>
                  </w:r>
                </w:p>
              </w:tc>
              <w:tc>
                <w:tcPr>
                  <w:tcW w:w="1635"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Кол-во </w:t>
                  </w:r>
                  <w:r w:rsidRPr="00D82193">
                    <w:rPr>
                      <w:rFonts w:ascii="Times New Roman" w:hAnsi="Times New Roman" w:cs="Times New Roman"/>
                      <w:sz w:val="24"/>
                      <w:szCs w:val="24"/>
                      <w:lang w:eastAsia="ru-RU"/>
                    </w:rPr>
                    <w:lastRenderedPageBreak/>
                    <w:t>часов</w:t>
                  </w:r>
                </w:p>
              </w:tc>
              <w:tc>
                <w:tcPr>
                  <w:tcW w:w="2270"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Основное содержание</w:t>
                  </w:r>
                </w:p>
              </w:tc>
              <w:tc>
                <w:tcPr>
                  <w:tcW w:w="2350"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Основные виды деятельности</w:t>
                  </w:r>
                </w:p>
              </w:tc>
              <w:tc>
                <w:tcPr>
                  <w:tcW w:w="2074"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Формы проведения занятий</w:t>
                  </w:r>
                </w:p>
              </w:tc>
              <w:tc>
                <w:tcPr>
                  <w:tcW w:w="2843"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Образовательные ресурсы, включая </w:t>
                  </w:r>
                  <w:r w:rsidRPr="00D82193">
                    <w:rPr>
                      <w:rFonts w:ascii="Times New Roman" w:hAnsi="Times New Roman" w:cs="Times New Roman"/>
                      <w:sz w:val="24"/>
                      <w:szCs w:val="24"/>
                      <w:lang w:eastAsia="ru-RU"/>
                    </w:rPr>
                    <w:lastRenderedPageBreak/>
                    <w:t>электронные (цифровые)</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Введение в курс «Функциональная грамотность».</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Введение</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Ожидания каждого школьника и группы в целом от совместной работы. Обсуждение планов и организации работы в рамках программы.</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Развить мотивацию к целенаправленной социально значимой деятельности; стремление быть полезным, интерес к социальному сотрудничеству;</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Сформировать внутреннюю позиции личности как особого ценностного отношения к себе, окружающим людям и жизни в целом;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Сформировать установку на активное участие в решении практических задач, осознанием важности образования на протяжении всей жизни для успешной профессиональной деятельности и развитием необходимых умений;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Приобрести опыт успешного межличностного общения;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Игры и упражнения, помогающие объединить участников программы, которые будут посещать занятия.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работа в группах, планирование работы.</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Российской электронной школы (РЭШ, </w:t>
                  </w:r>
                  <w:hyperlink r:id="rId9" w:history="1">
                    <w:r w:rsidRPr="00D82193">
                      <w:rPr>
                        <w:rFonts w:ascii="Times New Roman" w:hAnsi="Times New Roman" w:cs="Times New Roman"/>
                        <w:color w:val="486DAA"/>
                        <w:sz w:val="24"/>
                        <w:szCs w:val="24"/>
                        <w:u w:val="single"/>
                        <w:lang w:eastAsia="ru-RU"/>
                      </w:rPr>
                      <w:t>https://fg.resh.edu.ru/</w:t>
                    </w:r>
                  </w:hyperlink>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портал ФГБНУ ИСРО </w:t>
                  </w:r>
                  <w:proofErr w:type="gramStart"/>
                  <w:r w:rsidRPr="00D82193">
                    <w:rPr>
                      <w:rFonts w:ascii="Times New Roman" w:hAnsi="Times New Roman" w:cs="Times New Roman"/>
                      <w:sz w:val="24"/>
                      <w:szCs w:val="24"/>
                      <w:lang w:eastAsia="ru-RU"/>
                    </w:rPr>
                    <w:t>РАО,  Сетевой</w:t>
                  </w:r>
                  <w:proofErr w:type="gramEnd"/>
                  <w:r w:rsidRPr="00D82193">
                    <w:rPr>
                      <w:rFonts w:ascii="Times New Roman" w:hAnsi="Times New Roman" w:cs="Times New Roman"/>
                      <w:sz w:val="24"/>
                      <w:szCs w:val="24"/>
                      <w:lang w:eastAsia="ru-RU"/>
                    </w:rPr>
                    <w:t xml:space="preserve"> комплекс информационного взаимодействия субъектов Российской Федерации в проекте «Мониторинг формирования функциональной грамотности учащихся» (</w:t>
                  </w:r>
                  <w:hyperlink r:id="rId10"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материалы из пособий «Функциональная грамотность. Учимся для жизни» издательства «Просвещение».</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E668B2" w:rsidRDefault="00D82193" w:rsidP="00B535F2">
                  <w:pPr>
                    <w:pStyle w:val="a6"/>
                    <w:framePr w:hSpace="180" w:wrap="around" w:vAnchor="text" w:hAnchor="margin" w:y="4"/>
                    <w:rPr>
                      <w:rFonts w:ascii="Times New Roman" w:hAnsi="Times New Roman" w:cs="Times New Roman"/>
                      <w:b/>
                      <w:sz w:val="24"/>
                      <w:szCs w:val="24"/>
                      <w:lang w:eastAsia="ru-RU"/>
                    </w:rPr>
                  </w:pPr>
                  <w:r w:rsidRPr="00E668B2">
                    <w:rPr>
                      <w:rFonts w:ascii="Times New Roman" w:hAnsi="Times New Roman" w:cs="Times New Roman"/>
                      <w:b/>
                      <w:sz w:val="24"/>
                      <w:szCs w:val="24"/>
                      <w:lang w:eastAsia="ru-RU"/>
                    </w:rPr>
                    <w:t>Модуль 1: Читательская грамотность: «Читаем, соединяя текстовую и графическую информацию» (5 ч)</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Путешествуем и познаем мир (Путешествие по России)</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Приемы поиска и извлечения информации разного вида (текстовой, графической) по заданной теме из </w:t>
                  </w:r>
                  <w:r w:rsidRPr="00D82193">
                    <w:rPr>
                      <w:rFonts w:ascii="Times New Roman" w:hAnsi="Times New Roman" w:cs="Times New Roman"/>
                      <w:sz w:val="24"/>
                      <w:szCs w:val="24"/>
                      <w:lang w:eastAsia="ru-RU"/>
                    </w:rPr>
                    <w:lastRenderedPageBreak/>
                    <w:t>различных источников. Приемы выделения главной и второстепенной информации, явной и скрытой информации в тексте</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Соотносить визуальное изображение с вербальным текстом. Понимать </w:t>
                  </w:r>
                  <w:proofErr w:type="spellStart"/>
                  <w:r w:rsidRPr="00D82193">
                    <w:rPr>
                      <w:rFonts w:ascii="Times New Roman" w:hAnsi="Times New Roman" w:cs="Times New Roman"/>
                      <w:sz w:val="24"/>
                      <w:szCs w:val="24"/>
                      <w:lang w:eastAsia="ru-RU"/>
                    </w:rPr>
                    <w:t>фактологическую</w:t>
                  </w:r>
                  <w:proofErr w:type="spellEnd"/>
                  <w:r w:rsidRPr="00D82193">
                    <w:rPr>
                      <w:rFonts w:ascii="Times New Roman" w:hAnsi="Times New Roman" w:cs="Times New Roman"/>
                      <w:sz w:val="24"/>
                      <w:szCs w:val="24"/>
                      <w:lang w:eastAsia="ru-RU"/>
                    </w:rPr>
                    <w:t xml:space="preserve"> информацию</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группах</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«Необыкновенный путешественник»:</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Демонстрационный вариант 2019 (</w:t>
                  </w:r>
                  <w:hyperlink r:id="rId11"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3.</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Работаем над проектом (Школьная жизнь)</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Приемы работы с множественным текстом по выявлению явной и скрытой информации, представленной в разных частях текста. Приемы выявления визуальной информации, представленной на карте, и приемы сопоставления информации, выявленной в тексте, с информацией, содержащейся в графическом объекте (географическая карта, фотография)</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Соотносить визуальное изображение с вербальным текстом. Использовать информацию из текста для решения практической задачи</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Деловая игра</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«Моя Россия: большое в малом»: Читательская грамотность. Сборник эталонных заданий. Выпуск 1. Учеб. пособие для </w:t>
                  </w:r>
                  <w:proofErr w:type="spellStart"/>
                  <w:r w:rsidRPr="00D82193">
                    <w:rPr>
                      <w:rFonts w:ascii="Times New Roman" w:hAnsi="Times New Roman" w:cs="Times New Roman"/>
                      <w:sz w:val="24"/>
                      <w:szCs w:val="24"/>
                      <w:lang w:eastAsia="ru-RU"/>
                    </w:rPr>
                    <w:t>общеобразоват</w:t>
                  </w:r>
                  <w:proofErr w:type="spellEnd"/>
                  <w:r w:rsidRPr="00D82193">
                    <w:rPr>
                      <w:rFonts w:ascii="Times New Roman" w:hAnsi="Times New Roman" w:cs="Times New Roman"/>
                      <w:sz w:val="24"/>
                      <w:szCs w:val="24"/>
                      <w:lang w:eastAsia="ru-RU"/>
                    </w:rPr>
                    <w:t xml:space="preserve">. организаций. В 2-х ч. Часть 1. ‒ Москва, </w:t>
                  </w:r>
                  <w:proofErr w:type="spellStart"/>
                  <w:r w:rsidRPr="00D82193">
                    <w:rPr>
                      <w:rFonts w:ascii="Times New Roman" w:hAnsi="Times New Roman" w:cs="Times New Roman"/>
                      <w:sz w:val="24"/>
                      <w:szCs w:val="24"/>
                      <w:lang w:eastAsia="ru-RU"/>
                    </w:rPr>
                    <w:t>СанктПетербург</w:t>
                  </w:r>
                  <w:proofErr w:type="spellEnd"/>
                  <w:r w:rsidRPr="00D82193">
                    <w:rPr>
                      <w:rFonts w:ascii="Times New Roman" w:hAnsi="Times New Roman" w:cs="Times New Roman"/>
                      <w:sz w:val="24"/>
                      <w:szCs w:val="24"/>
                      <w:lang w:eastAsia="ru-RU"/>
                    </w:rPr>
                    <w:t>: «Просвещение», 2020.</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Хотим участвовать в конкурсе (Школьная жизнь)</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Приемы работы с множественным текстом, представленным на сайте. Приемы поиска информации, представленной вербально и визуально, расположенной в разных </w:t>
                  </w:r>
                  <w:r w:rsidRPr="00D82193">
                    <w:rPr>
                      <w:rFonts w:ascii="Times New Roman" w:hAnsi="Times New Roman" w:cs="Times New Roman"/>
                      <w:sz w:val="24"/>
                      <w:szCs w:val="24"/>
                      <w:lang w:eastAsia="ru-RU"/>
                    </w:rPr>
                    <w:lastRenderedPageBreak/>
                    <w:t>частях множественного текста</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Интегрировать и интерпретировать информацию, представленную в разной форме и в разных частях текста. Использовать информацию из текста для решения практической задачи</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группах</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«Конкурс сочинений»: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Открытый банк заданий 2020 (</w:t>
                  </w:r>
                  <w:hyperlink r:id="rId12"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5.</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 страницам биографий (Великие люди нашей страны)</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color w:val="000000"/>
                      <w:sz w:val="24"/>
                      <w:szCs w:val="24"/>
                      <w:lang w:eastAsia="ru-RU"/>
                    </w:rPr>
                    <w:t>Приемы анализа информации учебно-научного текста (биография), представленной в виде таблицы. Приемы комментирования текста, включающего визуальный объект (фотографию)</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Выявлять </w:t>
                  </w:r>
                  <w:proofErr w:type="spellStart"/>
                  <w:r w:rsidRPr="00D82193">
                    <w:rPr>
                      <w:rFonts w:ascii="Times New Roman" w:hAnsi="Times New Roman" w:cs="Times New Roman"/>
                      <w:sz w:val="24"/>
                      <w:szCs w:val="24"/>
                      <w:lang w:eastAsia="ru-RU"/>
                    </w:rPr>
                    <w:t>фактологическую</w:t>
                  </w:r>
                  <w:proofErr w:type="spellEnd"/>
                  <w:r w:rsidRPr="00D82193">
                    <w:rPr>
                      <w:rFonts w:ascii="Times New Roman" w:hAnsi="Times New Roman" w:cs="Times New Roman"/>
                      <w:sz w:val="24"/>
                      <w:szCs w:val="24"/>
                      <w:lang w:eastAsia="ru-RU"/>
                    </w:rPr>
                    <w:t xml:space="preserve"> информацию (последовательность событий), представленную в разных частях текста. Выявление роли визуальных объектов для понимания сплошного текста.</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Самостоятельное выполнение работы с последующим обсуждение ответов на задания</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«Маршал Победы»: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Читательская грамотность. Сборник эталонных заданий. Выпуск 1. Учеб. пособие для </w:t>
                  </w:r>
                  <w:proofErr w:type="spellStart"/>
                  <w:r w:rsidRPr="00D82193">
                    <w:rPr>
                      <w:rFonts w:ascii="Times New Roman" w:hAnsi="Times New Roman" w:cs="Times New Roman"/>
                      <w:sz w:val="24"/>
                      <w:szCs w:val="24"/>
                      <w:lang w:eastAsia="ru-RU"/>
                    </w:rPr>
                    <w:t>общеобразоват</w:t>
                  </w:r>
                  <w:proofErr w:type="spellEnd"/>
                  <w:r w:rsidRPr="00D82193">
                    <w:rPr>
                      <w:rFonts w:ascii="Times New Roman" w:hAnsi="Times New Roman" w:cs="Times New Roman"/>
                      <w:sz w:val="24"/>
                      <w:szCs w:val="24"/>
                      <w:lang w:eastAsia="ru-RU"/>
                    </w:rPr>
                    <w:t xml:space="preserve">. организаций. В 2-х ч. Часть 1. ‒ Москва, </w:t>
                  </w:r>
                  <w:proofErr w:type="spellStart"/>
                  <w:r w:rsidRPr="00D82193">
                    <w:rPr>
                      <w:rFonts w:ascii="Times New Roman" w:hAnsi="Times New Roman" w:cs="Times New Roman"/>
                      <w:sz w:val="24"/>
                      <w:szCs w:val="24"/>
                      <w:lang w:eastAsia="ru-RU"/>
                    </w:rPr>
                    <w:t>СанктПетербург</w:t>
                  </w:r>
                  <w:proofErr w:type="spellEnd"/>
                  <w:r w:rsidRPr="00D82193">
                    <w:rPr>
                      <w:rFonts w:ascii="Times New Roman" w:hAnsi="Times New Roman" w:cs="Times New Roman"/>
                      <w:sz w:val="24"/>
                      <w:szCs w:val="24"/>
                      <w:lang w:eastAsia="ru-RU"/>
                    </w:rPr>
                    <w:t>: «Просвещение», 2020.</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6.</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Мир моего города (Человек и технический прогресс)</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Приемы извлечения информации из различных источников (художественный и публицистический тексты, заметки с сайта), включающих визуальный объект; ее осмысление и оперирование ею</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Устанавливать взаимосвязи между текстами.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Формулировать на основе полученной из текста информации собственную гипотезу, прогнозировать события, течение процесса, результаты эксперимента на основе информации текста.</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Игра-расследование</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«Мост»</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Открытый банк заданий 2021 года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hyperlink r:id="rId13" w:history="1">
                    <w:proofErr w:type="gramStart"/>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 )</w:t>
                  </w:r>
                  <w:proofErr w:type="gramEnd"/>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Модуль 2: Естественно-научная грамотность: «Наука рядом» (5 ч)</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7.</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Мои увлечения</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заданий «Звуки музыки» и «Аня и ее собака»</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Использование полученных (из самих заданий) знаний для объяснения явлений.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Проведение и/или интерпретация экспериментов.</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индивидуально или в парах. Обсуждение результатов выполнения заданий.</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РЭШ </w:t>
                  </w:r>
                  <w:hyperlink r:id="rId14" w:history="1">
                    <w:r w:rsidRPr="00D82193">
                      <w:rPr>
                        <w:rFonts w:ascii="Times New Roman" w:hAnsi="Times New Roman" w:cs="Times New Roman"/>
                        <w:color w:val="486DAA"/>
                        <w:sz w:val="24"/>
                        <w:szCs w:val="24"/>
                        <w:u w:val="single"/>
                        <w:lang w:eastAsia="ru-RU"/>
                      </w:rPr>
                      <w:t>https://fg.resh.edu.ru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5"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8.</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Растения и животные в нашей жизни</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заданий «Чем питаются растения» 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«Хищные птицы»</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Получение выводов на основе </w:t>
                  </w:r>
                  <w:proofErr w:type="spellStart"/>
                  <w:r w:rsidRPr="00D82193">
                    <w:rPr>
                      <w:rFonts w:ascii="Times New Roman" w:hAnsi="Times New Roman" w:cs="Times New Roman"/>
                      <w:sz w:val="24"/>
                      <w:szCs w:val="24"/>
                      <w:lang w:eastAsia="ru-RU"/>
                    </w:rPr>
                    <w:t>нтерпретации</w:t>
                  </w:r>
                  <w:proofErr w:type="spellEnd"/>
                  <w:r w:rsidRPr="00D82193">
                    <w:rPr>
                      <w:rFonts w:ascii="Times New Roman" w:hAnsi="Times New Roman" w:cs="Times New Roman"/>
                      <w:sz w:val="24"/>
                      <w:szCs w:val="24"/>
                      <w:lang w:eastAsia="ru-RU"/>
                    </w:rPr>
                    <w:t xml:space="preserve"> данных (графических, числовых), построение рассуждений.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Объяснение явлений с использованием приобретенных знаний.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Анализ результатов экспериментов (описанных или проведенных самостоятельно).</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индивидуально или в парах. Обсуждение результатов выполнения заданий.</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6"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Естественно-научная грамотность. Сборник эталонных заданий. Выпуск 1: учеб. пособие для общеобразовательных организаций / под ред. Г. С. </w:t>
                  </w:r>
                  <w:proofErr w:type="spellStart"/>
                  <w:r w:rsidRPr="00D82193">
                    <w:rPr>
                      <w:rFonts w:ascii="Times New Roman" w:hAnsi="Times New Roman" w:cs="Times New Roman"/>
                      <w:sz w:val="24"/>
                      <w:szCs w:val="24"/>
                      <w:lang w:eastAsia="ru-RU"/>
                    </w:rPr>
                    <w:t>Ковалёвои</w:t>
                  </w:r>
                  <w:proofErr w:type="spellEnd"/>
                  <w:r w:rsidRPr="00D82193">
                    <w:rPr>
                      <w:rFonts w:ascii="Times New Roman" w:hAnsi="Times New Roman" w:cs="Times New Roman"/>
                      <w:sz w:val="24"/>
                      <w:szCs w:val="24"/>
                      <w:lang w:eastAsia="ru-RU"/>
                    </w:rPr>
                    <w:t xml:space="preserve">̆, А. Ю. </w:t>
                  </w:r>
                  <w:proofErr w:type="spellStart"/>
                  <w:r w:rsidRPr="00D82193">
                    <w:rPr>
                      <w:rFonts w:ascii="Times New Roman" w:hAnsi="Times New Roman" w:cs="Times New Roman"/>
                      <w:sz w:val="24"/>
                      <w:szCs w:val="24"/>
                      <w:lang w:eastAsia="ru-RU"/>
                    </w:rPr>
                    <w:t>Пентина</w:t>
                  </w:r>
                  <w:proofErr w:type="spellEnd"/>
                  <w:r w:rsidRPr="00D82193">
                    <w:rPr>
                      <w:rFonts w:ascii="Times New Roman" w:hAnsi="Times New Roman" w:cs="Times New Roman"/>
                      <w:sz w:val="24"/>
                      <w:szCs w:val="24"/>
                      <w:lang w:eastAsia="ru-RU"/>
                    </w:rPr>
                    <w:t xml:space="preserve">. — </w:t>
                  </w:r>
                  <w:proofErr w:type="gramStart"/>
                  <w:r w:rsidRPr="00D82193">
                    <w:rPr>
                      <w:rFonts w:ascii="Times New Roman" w:hAnsi="Times New Roman" w:cs="Times New Roman"/>
                      <w:sz w:val="24"/>
                      <w:szCs w:val="24"/>
                      <w:lang w:eastAsia="ru-RU"/>
                    </w:rPr>
                    <w:t>М. ;</w:t>
                  </w:r>
                  <w:proofErr w:type="gramEnd"/>
                  <w:r w:rsidRPr="00D82193">
                    <w:rPr>
                      <w:rFonts w:ascii="Times New Roman" w:hAnsi="Times New Roman" w:cs="Times New Roman"/>
                      <w:sz w:val="24"/>
                      <w:szCs w:val="24"/>
                      <w:lang w:eastAsia="ru-RU"/>
                    </w:rPr>
                    <w:t xml:space="preserve"> СПб. : Просвещение, 2020.</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9.</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Загадочные явления</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Выполнение заданий «Лазерная указка и фонарик» и «Что такое </w:t>
                  </w:r>
                  <w:proofErr w:type="gramStart"/>
                  <w:r w:rsidRPr="00D82193">
                    <w:rPr>
                      <w:rFonts w:ascii="Times New Roman" w:hAnsi="Times New Roman" w:cs="Times New Roman"/>
                      <w:sz w:val="24"/>
                      <w:szCs w:val="24"/>
                      <w:lang w:eastAsia="ru-RU"/>
                    </w:rPr>
                    <w:t>снег»  </w:t>
                  </w:r>
                  <w:proofErr w:type="gramEnd"/>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Проведение простых исследований и анализ их результатов.</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парах или группах. Презентация результатов исследования.</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РЭШ </w:t>
                  </w:r>
                  <w:hyperlink r:id="rId17" w:history="1">
                    <w:r w:rsidRPr="00D82193">
                      <w:rPr>
                        <w:rFonts w:ascii="Times New Roman" w:hAnsi="Times New Roman" w:cs="Times New Roman"/>
                        <w:color w:val="486DAA"/>
                        <w:sz w:val="24"/>
                        <w:szCs w:val="24"/>
                        <w:u w:val="single"/>
                        <w:lang w:eastAsia="ru-RU"/>
                      </w:rPr>
                      <w:t>https://fg.resh.edu.ru</w:t>
                    </w:r>
                  </w:hyperlink>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Модуль 3: Креативное мышление «Учимся мыслить креативно» (5 ч)</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12.</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Креативное мышление: Модели и ситуации</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Общее представление о креативности (на примерах простейших заданий и бытовых ситуаций). Знакомство с содержательными и тематическими областями</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Совместное чтение текста заданий. Маркировка текста с целью выделения главного.</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Совместная деятельность по анализу предложенных ситуаций.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идей и обсуждение различных способов проявления креативности: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-самовыражение с помощью текстов, рисунков, мимики и пластики, танца и др.</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проблем социального и научного характера.</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парах и малых группах.</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Презентация результатов обсуждения</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8"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Письменное самовыражение: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Необычная картина, задание 1,</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Визуальное самовыражение: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 xml:space="preserve">, </w:t>
                  </w:r>
                  <w:proofErr w:type="gramStart"/>
                  <w:r w:rsidRPr="00D82193">
                    <w:rPr>
                      <w:rFonts w:ascii="Times New Roman" w:hAnsi="Times New Roman" w:cs="Times New Roman"/>
                      <w:sz w:val="24"/>
                      <w:szCs w:val="24"/>
                      <w:lang w:eastAsia="ru-RU"/>
                    </w:rPr>
                    <w:t>Что</w:t>
                  </w:r>
                  <w:proofErr w:type="gramEnd"/>
                  <w:r w:rsidRPr="00D82193">
                    <w:rPr>
                      <w:rFonts w:ascii="Times New Roman" w:hAnsi="Times New Roman" w:cs="Times New Roman"/>
                      <w:sz w:val="24"/>
                      <w:szCs w:val="24"/>
                      <w:lang w:eastAsia="ru-RU"/>
                    </w:rPr>
                    <w:t xml:space="preserve"> скрыто за рисунком, задание 2,</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lastRenderedPageBreak/>
                    <w:t>Решение социальных проблем: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 Класс, задание 2,</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Решение научных проблем: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 Изобретаем соревнование, задания 1, 2</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13.</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разнообразных идей</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Обсуждение проблемы: Для чего бывает нужно выдвигать разные идеи и варианты.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Разные, похожие, одинаковые.</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Совместное чтение текста заданий. Маркировка текста с целью выделения основных требований.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Совместная деятельность по анализу предложенных ситуаций. Выдвижение идей и обсуждение причин, по которым требуется проявлять беглость мышления, гибкость и разнообразие мышления.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теста «Круги» по методике «</w:t>
                  </w:r>
                  <w:proofErr w:type="spellStart"/>
                  <w:r w:rsidRPr="00D82193">
                    <w:rPr>
                      <w:rFonts w:ascii="Times New Roman" w:hAnsi="Times New Roman" w:cs="Times New Roman"/>
                      <w:sz w:val="24"/>
                      <w:szCs w:val="24"/>
                      <w:lang w:eastAsia="ru-RU"/>
                    </w:rPr>
                    <w:t>Вартега</w:t>
                  </w:r>
                  <w:proofErr w:type="spellEnd"/>
                  <w:r w:rsidRPr="00D82193">
                    <w:rPr>
                      <w:rFonts w:ascii="Times New Roman" w:hAnsi="Times New Roman" w:cs="Times New Roman"/>
                      <w:sz w:val="24"/>
                      <w:szCs w:val="24"/>
                      <w:lang w:eastAsia="ru-RU"/>
                    </w:rPr>
                    <w:t>», подсчёт количества выдвинутых идей и количества различающихся идей.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-Что означает выдвигать идеи?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-Чем отличаются разнообразные идеи?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-Пояснять на примерах, когда, при каких условиях требуется предлагать разные варианты решений?</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парах и малых группах.</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Презентация результатов обсуждения</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9"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Письменное самовыражение: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Выдуманная страна, задание 1,</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Праздник осени, задание 1,</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 Класс, задание 1</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Визуальное самовыражение: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Эмблема для первоклассников, задание 1,</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Решение социальных проблем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 Точность – вежливость королей, задание 1</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Решение научных проблем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         5 </w:t>
                  </w:r>
                  <w:proofErr w:type="spell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 Мяч будущего, задание 1</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14.</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креативных идей и их доработка</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Обсуждение проблем: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-Для чего нужны нестандартные идеи.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-Когда и кому бывают нужны креативные идеи?</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Совместное чтение текста заданий. Маркировка текста с целью выделения основных требований.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Совместная деятельность</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 подбору синонимов к слову «оригинальный»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 анализу предложенных ситуаций.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идей и обсуждение причин, по которым требуется проявлять оригинальность и нестандартность мышления.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Подсчет количества оригинальных идей по результатам выполнения теста «Круги» по методике «</w:t>
                  </w:r>
                  <w:proofErr w:type="spellStart"/>
                  <w:r w:rsidRPr="00D82193">
                    <w:rPr>
                      <w:rFonts w:ascii="Times New Roman" w:hAnsi="Times New Roman" w:cs="Times New Roman"/>
                      <w:sz w:val="24"/>
                      <w:szCs w:val="24"/>
                      <w:lang w:eastAsia="ru-RU"/>
                    </w:rPr>
                    <w:t>Вартега</w:t>
                  </w:r>
                  <w:proofErr w:type="spellEnd"/>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-Что означает, что идея креативная? Что её отличает?</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-Как можно выявить оригинальные идеи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-Пояснять на примерах, когда, при каких условиях требуется предлагать необычные, нестандартные варианты решений?</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парах и малых группах</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Презентация результатов обсуждения</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20"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Письменное самовыражение: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Необычная картина, задание 3,</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Визуальное самовыражение: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 Улыбка осени, задание 1,</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Решение социальных проблем: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 Класс, задание 4,</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 xml:space="preserve">, </w:t>
                  </w:r>
                  <w:proofErr w:type="spellStart"/>
                  <w:r w:rsidRPr="00D82193">
                    <w:rPr>
                      <w:rFonts w:ascii="Times New Roman" w:hAnsi="Times New Roman" w:cs="Times New Roman"/>
                      <w:sz w:val="24"/>
                      <w:szCs w:val="24"/>
                      <w:lang w:eastAsia="ru-RU"/>
                    </w:rPr>
                    <w:t>Буккроссинг</w:t>
                  </w:r>
                  <w:proofErr w:type="spellEnd"/>
                  <w:r w:rsidRPr="00D82193">
                    <w:rPr>
                      <w:rFonts w:ascii="Times New Roman" w:hAnsi="Times New Roman" w:cs="Times New Roman"/>
                      <w:sz w:val="24"/>
                      <w:szCs w:val="24"/>
                      <w:lang w:eastAsia="ru-RU"/>
                    </w:rPr>
                    <w:t xml:space="preserve"> - обмен книгами, задание 4</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Решение научных проблем: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 Прогулка в парке, задание 1, 3</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15.</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 выдвижения до доработки идей</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Использование навыков креативного мышления для создания продукта.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проекта на основе комплексного задания (по выбору учителя):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-Создание школьной газеты;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-Создание сюжета для инсценировки в классе;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-Подготовка праздника осени;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-Подготовка выставки «Нет вредным привычкам»;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-Подготовка необычного спортивного соревнования;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-Подготовка выставки «Школа будущего».</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Работа в малых группах</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Презентация результатов обсуждения</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21"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По выбору учителя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Трудный предмет,</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         5 </w:t>
                  </w:r>
                  <w:proofErr w:type="spell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 Сюжет для спектакля,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Праздник осени,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 xml:space="preserve">, </w:t>
                  </w:r>
                  <w:proofErr w:type="gramStart"/>
                  <w:r w:rsidRPr="00D82193">
                    <w:rPr>
                      <w:rFonts w:ascii="Times New Roman" w:hAnsi="Times New Roman" w:cs="Times New Roman"/>
                      <w:sz w:val="24"/>
                      <w:szCs w:val="24"/>
                      <w:lang w:eastAsia="ru-RU"/>
                    </w:rPr>
                    <w:t>Нет</w:t>
                  </w:r>
                  <w:proofErr w:type="gramEnd"/>
                  <w:r w:rsidRPr="00D82193">
                    <w:rPr>
                      <w:rFonts w:ascii="Times New Roman" w:hAnsi="Times New Roman" w:cs="Times New Roman"/>
                      <w:sz w:val="24"/>
                      <w:szCs w:val="24"/>
                      <w:lang w:eastAsia="ru-RU"/>
                    </w:rPr>
                    <w:t xml:space="preserve"> вредным привычкам,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 Изобретаем соревнование,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 Школа будущего</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16.</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Диагностика и рефлексия. Самооценка</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Креативное мышление. Диагностическая работа для 5 класса.</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итоговой работы.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Обсуждение результатов. </w:t>
                  </w:r>
                  <w:proofErr w:type="spellStart"/>
                  <w:r w:rsidRPr="00D82193">
                    <w:rPr>
                      <w:rFonts w:ascii="Times New Roman" w:hAnsi="Times New Roman" w:cs="Times New Roman"/>
                      <w:sz w:val="24"/>
                      <w:szCs w:val="24"/>
                      <w:lang w:eastAsia="ru-RU"/>
                    </w:rPr>
                    <w:t>Взаимо</w:t>
                  </w:r>
                  <w:proofErr w:type="spellEnd"/>
                  <w:r w:rsidRPr="00D82193">
                    <w:rPr>
                      <w:rFonts w:ascii="Times New Roman" w:hAnsi="Times New Roman" w:cs="Times New Roman"/>
                      <w:sz w:val="24"/>
                      <w:szCs w:val="24"/>
                      <w:lang w:eastAsia="ru-RU"/>
                    </w:rPr>
                    <w:t>- и самооценка результатов выполнения</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Индивидуальная работа.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парах.</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РЭШ </w:t>
                  </w:r>
                  <w:hyperlink r:id="rId22" w:history="1">
                    <w:r w:rsidRPr="00D82193">
                      <w:rPr>
                        <w:rFonts w:ascii="Times New Roman" w:hAnsi="Times New Roman" w:cs="Times New Roman"/>
                        <w:color w:val="486DAA"/>
                        <w:sz w:val="24"/>
                        <w:szCs w:val="24"/>
                        <w:u w:val="single"/>
                        <w:lang w:eastAsia="ru-RU"/>
                      </w:rPr>
                      <w:t>https://fg.resh.edu.ru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23"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Диагностическая работа для 5 класса. Креативное мышление.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Вариант 1. День рождения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Вариант 2. День игры и игрушки</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 первой части программы: Рефлексивное занятие 1.</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17.</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 первой части программы.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Самооценка результатов </w:t>
                  </w:r>
                  <w:r w:rsidRPr="00D82193">
                    <w:rPr>
                      <w:rFonts w:ascii="Times New Roman" w:hAnsi="Times New Roman" w:cs="Times New Roman"/>
                      <w:sz w:val="24"/>
                      <w:szCs w:val="24"/>
                      <w:lang w:eastAsia="ru-RU"/>
                    </w:rPr>
                    <w:lastRenderedPageBreak/>
                    <w:t>деятельности на занятиях</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Самооценка уверенности при решении жизненных проблем.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Обсуждение результатов самооценки с целью достижения большей </w:t>
                  </w:r>
                  <w:r w:rsidRPr="00D82193">
                    <w:rPr>
                      <w:rFonts w:ascii="Times New Roman" w:hAnsi="Times New Roman" w:cs="Times New Roman"/>
                      <w:sz w:val="24"/>
                      <w:szCs w:val="24"/>
                      <w:lang w:eastAsia="ru-RU"/>
                    </w:rPr>
                    <w:lastRenderedPageBreak/>
                    <w:t>уверенности при решении задач по функциональной грамотности.</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Оценивать результаты своей деятельности.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Аргументировать и обосновывать свою позицию.</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Задавать вопросы, необходимые для организации собственной деятельности.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Предлагать варианты решений поставленной проблемы.</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Беседа</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Приложение</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Модуль 4: Математическая грамотность: «Математика в повседневной жизни» (4 ч)</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18.</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Путешествие и отдых</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Действия с величинами (вычисления, переход от одних единиц к другим, нахождение доли величины).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Действия с многозначными числами.  Числовая последовательность (составление, продолжение).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Интерпретация результатов вычислений, данных диаграммы.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текстовой задачи, составленной на основе ситуации.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350" w:type="dxa"/>
                  <w:vMerge w:val="restart"/>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Извлекать</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анализировать, интерпретировать</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информацию (из текста, таблицы, диаграммы), </w:t>
                  </w:r>
                  <w:proofErr w:type="gramStart"/>
                  <w:r w:rsidRPr="00D82193">
                    <w:rPr>
                      <w:rFonts w:ascii="Times New Roman" w:hAnsi="Times New Roman" w:cs="Times New Roman"/>
                      <w:sz w:val="24"/>
                      <w:szCs w:val="24"/>
                      <w:lang w:eastAsia="ru-RU"/>
                    </w:rPr>
                    <w:t>Распознавать</w:t>
                  </w:r>
                  <w:proofErr w:type="gramEnd"/>
                  <w:r w:rsidRPr="00D82193">
                    <w:rPr>
                      <w:rFonts w:ascii="Times New Roman" w:hAnsi="Times New Roman" w:cs="Times New Roman"/>
                      <w:sz w:val="24"/>
                      <w:szCs w:val="24"/>
                      <w:lang w:eastAsia="ru-RU"/>
                    </w:rPr>
                    <w:t> математические объекты, (числа, величины, фигуры),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Описывать ход и результаты действий, </w:t>
                  </w:r>
                  <w:proofErr w:type="gramStart"/>
                  <w:r w:rsidRPr="00D82193">
                    <w:rPr>
                      <w:rFonts w:ascii="Times New Roman" w:hAnsi="Times New Roman" w:cs="Times New Roman"/>
                      <w:sz w:val="24"/>
                      <w:szCs w:val="24"/>
                      <w:lang w:eastAsia="ru-RU"/>
                    </w:rPr>
                    <w:t>Предлагать  и</w:t>
                  </w:r>
                  <w:proofErr w:type="gramEnd"/>
                  <w:r w:rsidRPr="00D82193">
                    <w:rPr>
                      <w:rFonts w:ascii="Times New Roman" w:hAnsi="Times New Roman" w:cs="Times New Roman"/>
                      <w:sz w:val="24"/>
                      <w:szCs w:val="24"/>
                      <w:lang w:eastAsia="ru-RU"/>
                    </w:rPr>
                    <w:t xml:space="preserve"> обсуждать способы решения, Прикидывать, оценивать, вычислять результат, Устанавливать и использовать зависимости между величинами, данными,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Читать, представлять,</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сравнивать математические объекты (числа, величины, фигуры), </w:t>
                  </w:r>
                  <w:proofErr w:type="gramStart"/>
                  <w:r w:rsidRPr="00D82193">
                    <w:rPr>
                      <w:rFonts w:ascii="Times New Roman" w:hAnsi="Times New Roman" w:cs="Times New Roman"/>
                      <w:sz w:val="24"/>
                      <w:szCs w:val="24"/>
                      <w:lang w:eastAsia="ru-RU"/>
                    </w:rPr>
                    <w:t>Применять</w:t>
                  </w:r>
                  <w:proofErr w:type="gramEnd"/>
                  <w:r w:rsidRPr="00D82193">
                    <w:rPr>
                      <w:rFonts w:ascii="Times New Roman" w:hAnsi="Times New Roman" w:cs="Times New Roman"/>
                      <w:sz w:val="24"/>
                      <w:szCs w:val="24"/>
                      <w:lang w:eastAsia="ru-RU"/>
                    </w:rPr>
                    <w:t> правила, свойства (вычислений, нахождения результата), Применять приемы проверки результата, Интерпретировать ответ, данные,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Выдвигать и обосновывать гипотезу, </w:t>
                  </w:r>
                  <w:proofErr w:type="gramStart"/>
                  <w:r w:rsidRPr="00D82193">
                    <w:rPr>
                      <w:rFonts w:ascii="Times New Roman" w:hAnsi="Times New Roman" w:cs="Times New Roman"/>
                      <w:sz w:val="24"/>
                      <w:szCs w:val="24"/>
                      <w:lang w:eastAsia="ru-RU"/>
                    </w:rPr>
                    <w:t>Формулировать</w:t>
                  </w:r>
                  <w:proofErr w:type="gramEnd"/>
                  <w:r w:rsidRPr="00D82193">
                    <w:rPr>
                      <w:rFonts w:ascii="Times New Roman" w:hAnsi="Times New Roman" w:cs="Times New Roman"/>
                      <w:sz w:val="24"/>
                      <w:szCs w:val="24"/>
                      <w:lang w:eastAsia="ru-RU"/>
                    </w:rPr>
                    <w:t> обобщения и выводы, Распознавать истинные и ложные высказывания об объектах,</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Строить высказывания, </w:t>
                  </w:r>
                  <w:proofErr w:type="gramStart"/>
                  <w:r w:rsidRPr="00D82193">
                    <w:rPr>
                      <w:rFonts w:ascii="Times New Roman" w:hAnsi="Times New Roman" w:cs="Times New Roman"/>
                      <w:sz w:val="24"/>
                      <w:szCs w:val="24"/>
                      <w:lang w:eastAsia="ru-RU"/>
                    </w:rPr>
                    <w:t>Приводить</w:t>
                  </w:r>
                  <w:proofErr w:type="gramEnd"/>
                  <w:r w:rsidRPr="00D82193">
                    <w:rPr>
                      <w:rFonts w:ascii="Times New Roman" w:hAnsi="Times New Roman" w:cs="Times New Roman"/>
                      <w:sz w:val="24"/>
                      <w:szCs w:val="24"/>
                      <w:lang w:eastAsia="ru-RU"/>
                    </w:rPr>
                    <w:t xml:space="preserve"> примеры и </w:t>
                  </w:r>
                  <w:proofErr w:type="spellStart"/>
                  <w:r w:rsidRPr="00D82193">
                    <w:rPr>
                      <w:rFonts w:ascii="Times New Roman" w:hAnsi="Times New Roman" w:cs="Times New Roman"/>
                      <w:sz w:val="24"/>
                      <w:szCs w:val="24"/>
                      <w:lang w:eastAsia="ru-RU"/>
                    </w:rPr>
                    <w:t>контрпримеры</w:t>
                  </w:r>
                  <w:proofErr w:type="spellEnd"/>
                  <w:r w:rsidRPr="00D82193">
                    <w:rPr>
                      <w:rFonts w:ascii="Times New Roman" w:hAnsi="Times New Roman" w:cs="Times New Roman"/>
                      <w:sz w:val="24"/>
                      <w:szCs w:val="24"/>
                      <w:lang w:eastAsia="ru-RU"/>
                    </w:rPr>
                    <w:t>, Выявлять сходства и различия объектов, Измерять объекты,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Моделировать ситуацию математически.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Планировать ход решения задачи в 2-3 действия.</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Беседа, групповая работа, индивидуальная работа</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«Петергоф»:</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открытый банк заданий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2019/2020</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24"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19.</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Развлечения и хобби</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с информацией (выбор данных).</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текстовой задачи.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Метод перебора вариантов.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Действия с величинами (вычисление, переход от одних единиц к другим, </w:t>
                  </w:r>
                  <w:r w:rsidRPr="00D82193">
                    <w:rPr>
                      <w:rFonts w:ascii="Times New Roman" w:hAnsi="Times New Roman" w:cs="Times New Roman"/>
                      <w:sz w:val="24"/>
                      <w:szCs w:val="24"/>
                      <w:lang w:eastAsia="ru-RU"/>
                    </w:rPr>
                    <w:lastRenderedPageBreak/>
                    <w:t>нахождение доли). Прикидка результата выполнения действий с величинами.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Многозначные числа, действия с натуральными числами.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Сравнение долей числа.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0" w:type="auto"/>
                  <w:vMerge/>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групповая работа, индивидуальная работа</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«Аккумулятор радиотелефона»: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открытый банк заданий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2021</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25"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20.</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Здоровье</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Действия с натуральными числами.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Действия с числовой последовательностью (составление, продолжение).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Метод перебора возможных вариантов.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Соотношения между величинами, размеры объекта.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Единицы времени.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Зависимости между величинами, прямо пропорциональная зависимость величин при решении задачи.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0" w:type="auto"/>
                  <w:vMerge/>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групповая работа, индивидуальная работа</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26"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«Кросс»:</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открытый банк заданий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2021</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hyperlink r:id="rId27"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«Земляника»: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открытый банк заданий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2021</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hyperlink r:id="rId28"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«Спортивный праздник» - в Приложении</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21.</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Домашнее хозяйство</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Размеры реального объекта, единицы длины.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Площадь, </w:t>
                  </w:r>
                  <w:proofErr w:type="gramStart"/>
                  <w:r w:rsidRPr="00D82193">
                    <w:rPr>
                      <w:rFonts w:ascii="Times New Roman" w:hAnsi="Times New Roman" w:cs="Times New Roman"/>
                      <w:sz w:val="24"/>
                      <w:szCs w:val="24"/>
                      <w:lang w:eastAsia="ru-RU"/>
                    </w:rPr>
                    <w:t>сравнение  площадей</w:t>
                  </w:r>
                  <w:proofErr w:type="gramEnd"/>
                  <w:r w:rsidRPr="00D82193">
                    <w:rPr>
                      <w:rFonts w:ascii="Times New Roman" w:hAnsi="Times New Roman" w:cs="Times New Roman"/>
                      <w:sz w:val="24"/>
                      <w:szCs w:val="24"/>
                      <w:lang w:eastAsia="ru-RU"/>
                    </w:rPr>
                    <w:t xml:space="preserve"> данных фигур.</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Перевод единиц длины и площади.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Зависимости между величинами.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Деление с остатком, округление результата по смыслу ситуации. Доля числа.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Измерения и объём прямоугольного параллелепипеда, сравнение объемов, переход от одних единиц объёма к другим.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Представление данных: чтение и интерпретация данных диаграммы.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0" w:type="auto"/>
                  <w:vMerge/>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Беседа, групповая работа, </w:t>
                  </w:r>
                  <w:r w:rsidRPr="00D82193">
                    <w:rPr>
                      <w:rFonts w:ascii="Times New Roman" w:hAnsi="Times New Roman" w:cs="Times New Roman"/>
                      <w:sz w:val="24"/>
                      <w:szCs w:val="24"/>
                      <w:lang w:eastAsia="ru-RU"/>
                    </w:rPr>
                    <w:lastRenderedPageBreak/>
                    <w:t>индивидуальная работа</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«Выкладывание плитки»: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открытый банк заданий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2019/2020</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w:t>
                  </w:r>
                  <w:hyperlink r:id="rId29"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Модуль 5: Финансовая грамотность: «Школа финансовых </w:t>
                  </w:r>
                  <w:proofErr w:type="gramStart"/>
                  <w:r w:rsidRPr="00D82193">
                    <w:rPr>
                      <w:rFonts w:ascii="Times New Roman" w:hAnsi="Times New Roman" w:cs="Times New Roman"/>
                      <w:sz w:val="24"/>
                      <w:szCs w:val="24"/>
                      <w:lang w:eastAsia="ru-RU"/>
                    </w:rPr>
                    <w:t>решений»  (</w:t>
                  </w:r>
                  <w:proofErr w:type="gramEnd"/>
                  <w:r w:rsidRPr="00D82193">
                    <w:rPr>
                      <w:rFonts w:ascii="Times New Roman" w:hAnsi="Times New Roman" w:cs="Times New Roman"/>
                      <w:sz w:val="24"/>
                      <w:szCs w:val="24"/>
                      <w:lang w:eastAsia="ru-RU"/>
                    </w:rPr>
                    <w:t>4 ч)</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22.</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Собираемся за покупками: что важно</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знать</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Финансы. </w:t>
                  </w:r>
                  <w:proofErr w:type="gramStart"/>
                  <w:r w:rsidRPr="00D82193">
                    <w:rPr>
                      <w:rFonts w:ascii="Times New Roman" w:hAnsi="Times New Roman" w:cs="Times New Roman"/>
                      <w:sz w:val="24"/>
                      <w:szCs w:val="24"/>
                      <w:lang w:eastAsia="ru-RU"/>
                    </w:rPr>
                    <w:t>Значение  финансовой</w:t>
                  </w:r>
                  <w:proofErr w:type="gramEnd"/>
                  <w:r w:rsidRPr="00D82193">
                    <w:rPr>
                      <w:rFonts w:ascii="Times New Roman" w:hAnsi="Times New Roman" w:cs="Times New Roman"/>
                      <w:sz w:val="24"/>
                      <w:szCs w:val="24"/>
                      <w:lang w:eastAsia="ru-RU"/>
                    </w:rPr>
                    <w:t xml:space="preserve"> грамотности.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Деньги. Виды денег. Наличные </w:t>
                  </w:r>
                  <w:proofErr w:type="gramStart"/>
                  <w:r w:rsidRPr="00D82193">
                    <w:rPr>
                      <w:rFonts w:ascii="Times New Roman" w:hAnsi="Times New Roman" w:cs="Times New Roman"/>
                      <w:sz w:val="24"/>
                      <w:szCs w:val="24"/>
                      <w:lang w:eastAsia="ru-RU"/>
                    </w:rPr>
                    <w:t>и  безналичные</w:t>
                  </w:r>
                  <w:proofErr w:type="gramEnd"/>
                  <w:r w:rsidRPr="00D82193">
                    <w:rPr>
                      <w:rFonts w:ascii="Times New Roman" w:hAnsi="Times New Roman" w:cs="Times New Roman"/>
                      <w:sz w:val="24"/>
                      <w:szCs w:val="24"/>
                      <w:lang w:eastAsia="ru-RU"/>
                    </w:rPr>
                    <w:t xml:space="preserve"> деньги.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Запланированная покупка.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Незапланированная  покупка</w:t>
                  </w:r>
                  <w:proofErr w:type="gramEnd"/>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Финансовая выгода. Финансовый риск. Финансовое планирование.</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Выявлять и анализировать финансовую информацию.</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Дискуссия/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Проект/ Игра</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30" w:history="1">
                    <w:r w:rsidR="00D82193" w:rsidRPr="00D82193">
                      <w:rPr>
                        <w:rFonts w:ascii="Times New Roman" w:hAnsi="Times New Roman" w:cs="Times New Roman"/>
                        <w:color w:val="486DAA"/>
                        <w:sz w:val="24"/>
                        <w:szCs w:val="24"/>
                        <w:u w:val="single"/>
                        <w:lang w:eastAsia="ru-RU"/>
                      </w:rPr>
                      <w:t>http://skiv.instrao.ru/bank-zadaniy/finansovaya-gramotnost</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 «Способы оплаты» (2021, 5 класс)</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 «Наличные и безналичные деньги» (2020, 5 класс)</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23.</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Делаем покупки: как правильно выбирать товары</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Покупки. Виды покупок.</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Товар.</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Планирование покупки товара.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анализировать финансовую информацию.</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Практическая работа/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парах/ Игра</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РЭШ </w:t>
                  </w:r>
                  <w:hyperlink r:id="rId31" w:history="1">
                    <w:r w:rsidRPr="00D82193">
                      <w:rPr>
                        <w:rFonts w:ascii="Times New Roman" w:hAnsi="Times New Roman" w:cs="Times New Roman"/>
                        <w:color w:val="486DAA"/>
                        <w:sz w:val="24"/>
                        <w:szCs w:val="24"/>
                        <w:u w:val="single"/>
                        <w:lang w:eastAsia="ru-RU"/>
                      </w:rPr>
                      <w:t>https://fg.resh.edu.ru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32"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 «Интересный журнал» (2022, 5 класс)</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24.</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Приобретаем услуги: знаем, умеем, практикуем</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Услуга.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Планирование покупки услуги.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анализировать финансовую информацию.</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Практическая работа/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группах/ Игра</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33" w:history="1">
                    <w:r w:rsidR="00D82193" w:rsidRPr="00D82193">
                      <w:rPr>
                        <w:rFonts w:ascii="Times New Roman" w:hAnsi="Times New Roman" w:cs="Times New Roman"/>
                        <w:color w:val="486DAA"/>
                        <w:sz w:val="24"/>
                        <w:szCs w:val="24"/>
                        <w:u w:val="single"/>
                        <w:lang w:eastAsia="ru-RU"/>
                      </w:rPr>
                      <w:t>http://skiv.instrao.ru/bank-zadaniy/finansovaya-gramotnost</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 «Поездка в зоопарк» (2021, 5 класс)</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25.</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Самое главное о правилах поведении грамотного покупателя</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Финансовое планирование.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Экономия денег.</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Акции на товары и услуги.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Скидка на покупку.</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Правила поведения грамотного покупателя.</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анализировать финансовую информацию.</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деловая игра</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34" w:history="1">
                    <w:r w:rsidR="00D82193" w:rsidRPr="00D82193">
                      <w:rPr>
                        <w:rFonts w:ascii="Times New Roman" w:hAnsi="Times New Roman" w:cs="Times New Roman"/>
                        <w:color w:val="0000FF"/>
                        <w:sz w:val="24"/>
                        <w:szCs w:val="24"/>
                        <w:u w:val="single"/>
                        <w:lang w:eastAsia="ru-RU"/>
                      </w:rPr>
                      <w:t>http://skiv.instrao.ru/bank-zadaniy/finansovaya-gramotnost</w:t>
                    </w:r>
                  </w:hyperlink>
                </w:p>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35" w:history="1">
                    <w:r w:rsidR="00D82193" w:rsidRPr="00D82193">
                      <w:rPr>
                        <w:rFonts w:ascii="Times New Roman" w:hAnsi="Times New Roman" w:cs="Times New Roman"/>
                        <w:sz w:val="24"/>
                        <w:szCs w:val="24"/>
                        <w:u w:val="single"/>
                        <w:lang w:eastAsia="ru-RU"/>
                      </w:rPr>
                      <w:t> </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 «Прогулка по магазину» (2020, 5 класс)</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Интегрированные занятия: Финансовая грамотность + Математика (2 ч)</w:t>
                  </w:r>
                </w:p>
              </w:tc>
            </w:tr>
            <w:tr w:rsidR="00D82193" w:rsidRPr="00D82193" w:rsidTr="00D82193">
              <w:tc>
                <w:tcPr>
                  <w:tcW w:w="1356" w:type="dxa"/>
                  <w:gridSpan w:val="2"/>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26-27.</w:t>
                  </w:r>
                </w:p>
              </w:tc>
              <w:tc>
                <w:tcPr>
                  <w:tcW w:w="225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«Деньги – не щепки, счетом крепки»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roofErr w:type="spellStart"/>
                  <w:r w:rsidRPr="00D82193">
                    <w:rPr>
                      <w:rFonts w:ascii="Times New Roman" w:hAnsi="Times New Roman" w:cs="Times New Roman"/>
                      <w:sz w:val="24"/>
                      <w:szCs w:val="24"/>
                      <w:lang w:eastAsia="ru-RU"/>
                    </w:rPr>
                    <w:t>Велопрокат</w:t>
                  </w:r>
                  <w:proofErr w:type="spellEnd"/>
                  <w:r w:rsidRPr="00D82193">
                    <w:rPr>
                      <w:rFonts w:ascii="Times New Roman" w:hAnsi="Times New Roman" w:cs="Times New Roman"/>
                      <w:sz w:val="24"/>
                      <w:szCs w:val="24"/>
                      <w:lang w:eastAsia="ru-RU"/>
                    </w:rPr>
                    <w:t>»</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Финансовая грамотность</w:t>
                  </w:r>
                  <w:r w:rsidRPr="00D82193">
                    <w:rPr>
                      <w:rFonts w:ascii="Times New Roman" w:hAnsi="Times New Roman" w:cs="Times New Roman"/>
                      <w:sz w:val="24"/>
                      <w:szCs w:val="24"/>
                      <w:lang w:eastAsia="ru-RU"/>
                    </w:rPr>
                    <w:t>: Финансы.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Финансовая выгода. Финансовый риск.</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Финансовое планирование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Математическая грамотность:</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Зависимости «цена – количество-стоимость», «скорость-время-расстояние». Измерение и единицы длины, времени, стоимости, скорости.</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Финансовая грамотность</w:t>
                  </w:r>
                  <w:r w:rsidRPr="00D82193">
                    <w:rPr>
                      <w:rFonts w:ascii="Times New Roman" w:hAnsi="Times New Roman" w:cs="Times New Roman"/>
                      <w:sz w:val="24"/>
                      <w:szCs w:val="24"/>
                      <w:lang w:eastAsia="ru-RU"/>
                    </w:rPr>
                    <w:t>: Выявлять и анализировать финансовую информацию.</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Математическая грамотность:</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Читать текст, разбирать инструкцию и обсуждать ситуации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информацию в финансовом контексте.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зависимости, вычислять стоимость.</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Графически представлять алгоритм.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Планировать  порядок</w:t>
                  </w:r>
                  <w:proofErr w:type="gramEnd"/>
                  <w:r w:rsidRPr="00D82193">
                    <w:rPr>
                      <w:rFonts w:ascii="Times New Roman" w:hAnsi="Times New Roman" w:cs="Times New Roman"/>
                      <w:sz w:val="24"/>
                      <w:szCs w:val="24"/>
                      <w:lang w:eastAsia="ru-RU"/>
                    </w:rPr>
                    <w:t xml:space="preserve"> выполнения действий, составлять арифметическое выражение.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Выполнять вычисления с натуральными числами, сравнивать результаты.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Конкретизировать тариф, выбирать выгодный тариф.</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игра- соревнование</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36" w:history="1">
                    <w:r w:rsidR="00D82193" w:rsidRPr="00D82193">
                      <w:rPr>
                        <w:rFonts w:ascii="Times New Roman" w:hAnsi="Times New Roman" w:cs="Times New Roman"/>
                        <w:color w:val="486DAA"/>
                        <w:sz w:val="24"/>
                        <w:szCs w:val="24"/>
                        <w:u w:val="single"/>
                        <w:lang w:eastAsia="ru-RU"/>
                      </w:rPr>
                      <w:t>http://skiv.instrao.ru/bank-zadaniy/finansovaya-gramotnost</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 «Новые джинсы» (2019, 5 класс)</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 «</w:t>
                  </w:r>
                  <w:proofErr w:type="spellStart"/>
                  <w:r w:rsidRPr="00D82193">
                    <w:rPr>
                      <w:rFonts w:ascii="Times New Roman" w:hAnsi="Times New Roman" w:cs="Times New Roman"/>
                      <w:sz w:val="24"/>
                      <w:szCs w:val="24"/>
                      <w:lang w:eastAsia="ru-RU"/>
                    </w:rPr>
                    <w:t>Велопрокат</w:t>
                  </w:r>
                  <w:proofErr w:type="spellEnd"/>
                  <w:r w:rsidRPr="00D82193">
                    <w:rPr>
                      <w:rFonts w:ascii="Times New Roman" w:hAnsi="Times New Roman" w:cs="Times New Roman"/>
                      <w:sz w:val="24"/>
                      <w:szCs w:val="24"/>
                      <w:lang w:eastAsia="ru-RU"/>
                    </w:rPr>
                    <w:t>» (2022, 5 класс)</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Модуль 6: Глобальные компетенции «Роскошь общения. Ты, я, мы отвечаем за планету.  Мы учимся взаимодействовать и знакомимся с глобальными проблемами» (5 ч)</w:t>
                  </w:r>
                </w:p>
              </w:tc>
            </w:tr>
            <w:tr w:rsidR="00D82193" w:rsidRPr="00D82193" w:rsidTr="00D82193">
              <w:tc>
                <w:tcPr>
                  <w:tcW w:w="670"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28.</w:t>
                  </w:r>
                </w:p>
              </w:tc>
              <w:tc>
                <w:tcPr>
                  <w:tcW w:w="2944"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Мы умеем дружить</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Межкультурное взаимодействие</w:t>
                  </w: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успешное и уважительное взаимодействие между людьми.</w:t>
                  </w:r>
                  <w:r w:rsidRPr="00D82193">
                    <w:rPr>
                      <w:rFonts w:ascii="Times New Roman" w:hAnsi="Times New Roman" w:cs="Times New Roman"/>
                      <w:i/>
                      <w:iCs/>
                      <w:sz w:val="24"/>
                      <w:szCs w:val="24"/>
                      <w:lang w:eastAsia="ru-RU"/>
                    </w:rPr>
                    <w:t xml:space="preserve"> Традиции и обычаи: многообразие культур и идентификация с </w:t>
                  </w:r>
                  <w:r w:rsidRPr="00D82193">
                    <w:rPr>
                      <w:rFonts w:ascii="Times New Roman" w:hAnsi="Times New Roman" w:cs="Times New Roman"/>
                      <w:i/>
                      <w:iCs/>
                      <w:sz w:val="24"/>
                      <w:szCs w:val="24"/>
                      <w:lang w:eastAsia="ru-RU"/>
                    </w:rPr>
                    <w:lastRenderedPageBreak/>
                    <w:t>определенной культурой</w:t>
                  </w: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Виды социальных взаимодействий.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Дружба в жизни человека</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Приводить примеры ситуаций уважительного и неуважительного, эффективного и неэффективного, взаимодействия между людьми.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последствия этих взаимодействий.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оценивать различные мнения и точки зрения о роли дружбы в жизни человека.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Аргументировать свое мнение о роли дружбы в жизни человека. </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Беседа / обсуждение / игровая деятельность / решение познавательных задач и разбор ситуаций</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37"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Ситуация «Как подружиться с новенькой»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Открытый банк заданий 2020)</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Ситуации «Футбол и дружба»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«Случай в гостях»</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0"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29.</w:t>
                  </w:r>
                </w:p>
              </w:tc>
              <w:tc>
                <w:tcPr>
                  <w:tcW w:w="2944"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Общаемся с одноклассниками и живем интересно</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Межкультурное взаимодействие</w:t>
                  </w:r>
                  <w:r w:rsidRPr="00D82193">
                    <w:rPr>
                      <w:rFonts w:ascii="Times New Roman" w:hAnsi="Times New Roman" w:cs="Times New Roman"/>
                      <w:sz w:val="24"/>
                      <w:szCs w:val="24"/>
                      <w:lang w:eastAsia="ru-RU"/>
                    </w:rPr>
                    <w:t>: успешное и уважительное взаимодействие между людьми, действия в интересах коллектива.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Семья и школа</w:t>
                  </w: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Основы совместной деятельности.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Роль школы в нашей жизни</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оценивать различные мнения и точки зрения о взаимодействии в школьном коллективе.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Объяснять причины возникновения конфликтных ситуаций в школьном коллективе.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Обосновывать способы их решения.</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 обсуждение / игровая деятельность / решение познавательных задач и разбор ситуаций</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38"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Ситуации «Соседи»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детском лагере»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0"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30.</w:t>
                  </w:r>
                </w:p>
              </w:tc>
              <w:tc>
                <w:tcPr>
                  <w:tcW w:w="2944"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Какие проблемы называют глобальными? Что значит быть глобально компетентным?</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Глобальные проблемы: </w:t>
                  </w:r>
                  <w:r w:rsidRPr="00D82193">
                    <w:rPr>
                      <w:rFonts w:ascii="Times New Roman" w:hAnsi="Times New Roman" w:cs="Times New Roman"/>
                      <w:sz w:val="24"/>
                      <w:szCs w:val="24"/>
                      <w:lang w:eastAsia="ru-RU"/>
                    </w:rPr>
                    <w:t>изучение глобальных и локальных проблем.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Понятие «глобальные проблемы»</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Приводить примеры глобальных проблем.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Объяснять, какие проблемы называются глобальными.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Обсуждение информации, предложенной руководителем занятия / решение познавательных задач и разбор ситуаций</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Глобальные компетенции. Сборник эталонных заданий. Выпуск 1. Стр. 4–10</w:t>
                  </w:r>
                </w:p>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39"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Ситуация «Один в поле воин»</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0"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31-32.</w:t>
                  </w:r>
                </w:p>
              </w:tc>
              <w:tc>
                <w:tcPr>
                  <w:tcW w:w="2944"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Можем ли мы решать глобальные проблемы? </w:t>
                  </w:r>
                  <w:r w:rsidRPr="00D82193">
                    <w:rPr>
                      <w:rFonts w:ascii="Times New Roman" w:hAnsi="Times New Roman" w:cs="Times New Roman"/>
                      <w:sz w:val="24"/>
                      <w:szCs w:val="24"/>
                      <w:lang w:eastAsia="ru-RU"/>
                    </w:rPr>
                    <w:lastRenderedPageBreak/>
                    <w:t>Начинаем действовать.</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2</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Глобальные проблемы: </w:t>
                  </w:r>
                  <w:r w:rsidRPr="00D82193">
                    <w:rPr>
                      <w:rFonts w:ascii="Times New Roman" w:hAnsi="Times New Roman" w:cs="Times New Roman"/>
                      <w:sz w:val="24"/>
                      <w:szCs w:val="24"/>
                      <w:lang w:eastAsia="ru-RU"/>
                    </w:rPr>
                    <w:t>изучение глобальных и локальных проблем.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lastRenderedPageBreak/>
                    <w:t>Глобальные проблемы в нашей жизни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 </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Описывать ситуации проявления глобальных проблем на местном (локальном) уровне.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Оценивать влияние глобальных проблем на жизнь каждого человека, на развитие общества. </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Беседа / обсуждение / решение познавательны</w:t>
                  </w:r>
                  <w:r w:rsidRPr="00D82193">
                    <w:rPr>
                      <w:rFonts w:ascii="Times New Roman" w:hAnsi="Times New Roman" w:cs="Times New Roman"/>
                      <w:sz w:val="24"/>
                      <w:szCs w:val="24"/>
                      <w:lang w:eastAsia="ru-RU"/>
                    </w:rPr>
                    <w:lastRenderedPageBreak/>
                    <w:t>х задач и разбор ситуаций</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40"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Ситуации «Найденыш», «Загрязнение Мирового океана»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Глобальные компетенции. Сборник эталонных заданий. Выпуск 1. Стр. 11–19</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Ситуации «Добываем марганец в </w:t>
                  </w:r>
                  <w:proofErr w:type="spellStart"/>
                  <w:r w:rsidRPr="00D82193">
                    <w:rPr>
                      <w:rFonts w:ascii="Times New Roman" w:hAnsi="Times New Roman" w:cs="Times New Roman"/>
                      <w:sz w:val="24"/>
                      <w:szCs w:val="24"/>
                      <w:lang w:eastAsia="ru-RU"/>
                    </w:rPr>
                    <w:t>Зедландии</w:t>
                  </w:r>
                  <w:proofErr w:type="spellEnd"/>
                  <w:r w:rsidRPr="00D82193">
                    <w:rPr>
                      <w:rFonts w:ascii="Times New Roman" w:hAnsi="Times New Roman" w:cs="Times New Roman"/>
                      <w:sz w:val="24"/>
                      <w:szCs w:val="24"/>
                      <w:lang w:eastAsia="ru-RU"/>
                    </w:rPr>
                    <w:t>», «Дом для кошек и собак»,</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«Чистая вода»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41"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Ситуации «Лечим скворца»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«Покупаем новое»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«Планета будет зеленой»</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Подведение итогов программы. Рефлексивное занятие 2.</w:t>
                  </w:r>
                </w:p>
              </w:tc>
            </w:tr>
            <w:tr w:rsidR="00D82193" w:rsidRPr="00D82193" w:rsidTr="00D82193">
              <w:tc>
                <w:tcPr>
                  <w:tcW w:w="670"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33.</w:t>
                  </w:r>
                </w:p>
              </w:tc>
              <w:tc>
                <w:tcPr>
                  <w:tcW w:w="2944"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 программы.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Самооценка результатов деятельности на занятиях</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Оценка (самооценка) уровня </w:t>
                  </w:r>
                  <w:proofErr w:type="spellStart"/>
                  <w:r w:rsidRPr="00D82193">
                    <w:rPr>
                      <w:rFonts w:ascii="Times New Roman" w:hAnsi="Times New Roman" w:cs="Times New Roman"/>
                      <w:sz w:val="24"/>
                      <w:szCs w:val="24"/>
                      <w:lang w:eastAsia="ru-RU"/>
                    </w:rPr>
                    <w:t>сформированности</w:t>
                  </w:r>
                  <w:proofErr w:type="spellEnd"/>
                  <w:r w:rsidRPr="00D82193">
                    <w:rPr>
                      <w:rFonts w:ascii="Times New Roman" w:hAnsi="Times New Roman" w:cs="Times New Roman"/>
                      <w:sz w:val="24"/>
                      <w:szCs w:val="24"/>
                      <w:lang w:eastAsia="ru-RU"/>
                    </w:rPr>
                    <w:t xml:space="preserve"> функциональной 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результаты своей деятельности.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Аргументировать и обосновывать свою позицию.</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Осуществлять сотрудничество со сверстниками.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Учитывать разные мнения.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Групповая работа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Для конкретизации проявления </w:t>
                  </w:r>
                  <w:proofErr w:type="spellStart"/>
                  <w:r w:rsidRPr="00D82193">
                    <w:rPr>
                      <w:rFonts w:ascii="Times New Roman" w:hAnsi="Times New Roman" w:cs="Times New Roman"/>
                      <w:sz w:val="24"/>
                      <w:szCs w:val="24"/>
                      <w:lang w:eastAsia="ru-RU"/>
                    </w:rPr>
                    <w:t>сформированности</w:t>
                  </w:r>
                  <w:proofErr w:type="spellEnd"/>
                  <w:r w:rsidRPr="00D82193">
                    <w:rPr>
                      <w:rFonts w:ascii="Times New Roman" w:hAnsi="Times New Roman" w:cs="Times New Roman"/>
                      <w:sz w:val="24"/>
                      <w:szCs w:val="24"/>
                      <w:lang w:eastAsia="ru-RU"/>
                    </w:rPr>
                    <w:t xml:space="preserve"> </w:t>
                  </w:r>
                  <w:proofErr w:type="gramStart"/>
                  <w:r w:rsidRPr="00D82193">
                    <w:rPr>
                      <w:rFonts w:ascii="Times New Roman" w:hAnsi="Times New Roman" w:cs="Times New Roman"/>
                      <w:sz w:val="24"/>
                      <w:szCs w:val="24"/>
                      <w:lang w:eastAsia="ru-RU"/>
                    </w:rPr>
                    <w:t>отдельных  уровней</w:t>
                  </w:r>
                  <w:proofErr w:type="gramEnd"/>
                  <w:r w:rsidRPr="00D82193">
                    <w:rPr>
                      <w:rFonts w:ascii="Times New Roman" w:hAnsi="Times New Roman" w:cs="Times New Roman"/>
                      <w:sz w:val="24"/>
                      <w:szCs w:val="24"/>
                      <w:lang w:eastAsia="ru-RU"/>
                    </w:rPr>
                    <w:t xml:space="preserve"> ФГ используются примеры заданий разного уровня ФГ (</w:t>
                  </w:r>
                  <w:hyperlink r:id="rId42"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tc>
            </w:tr>
            <w:tr w:rsidR="00D82193" w:rsidRPr="00D82193" w:rsidTr="00D82193">
              <w:tc>
                <w:tcPr>
                  <w:tcW w:w="670"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34.</w:t>
                  </w:r>
                </w:p>
              </w:tc>
              <w:tc>
                <w:tcPr>
                  <w:tcW w:w="2944"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Итоговое занятие</w:t>
                  </w:r>
                </w:p>
              </w:tc>
              <w:tc>
                <w:tcPr>
                  <w:tcW w:w="163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27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Демонстрация итогов внеурочных занятий по ФГ (открытое </w:t>
                  </w:r>
                  <w:r w:rsidRPr="00D82193">
                    <w:rPr>
                      <w:rFonts w:ascii="Times New Roman" w:hAnsi="Times New Roman" w:cs="Times New Roman"/>
                      <w:sz w:val="24"/>
                      <w:szCs w:val="24"/>
                      <w:lang w:eastAsia="ru-RU"/>
                    </w:rPr>
                    <w:lastRenderedPageBreak/>
                    <w:t>мероприятие для школы и родителей).</w:t>
                  </w:r>
                </w:p>
              </w:tc>
              <w:tc>
                <w:tcPr>
                  <w:tcW w:w="235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Решение практических </w:t>
                  </w:r>
                  <w:proofErr w:type="gramStart"/>
                  <w:r w:rsidRPr="00D82193">
                    <w:rPr>
                      <w:rFonts w:ascii="Times New Roman" w:hAnsi="Times New Roman" w:cs="Times New Roman"/>
                      <w:sz w:val="24"/>
                      <w:szCs w:val="24"/>
                      <w:lang w:eastAsia="ru-RU"/>
                    </w:rPr>
                    <w:t>задач,  успешное</w:t>
                  </w:r>
                  <w:proofErr w:type="gramEnd"/>
                  <w:r w:rsidRPr="00D82193">
                    <w:rPr>
                      <w:rFonts w:ascii="Times New Roman" w:hAnsi="Times New Roman" w:cs="Times New Roman"/>
                      <w:sz w:val="24"/>
                      <w:szCs w:val="24"/>
                      <w:lang w:eastAsia="ru-RU"/>
                    </w:rPr>
                    <w:t xml:space="preserve"> межличностного общение в совместной деятельности, активное участие в </w:t>
                  </w:r>
                  <w:r w:rsidRPr="00D82193">
                    <w:rPr>
                      <w:rFonts w:ascii="Times New Roman" w:hAnsi="Times New Roman" w:cs="Times New Roman"/>
                      <w:sz w:val="24"/>
                      <w:szCs w:val="24"/>
                      <w:lang w:eastAsia="ru-RU"/>
                    </w:rPr>
                    <w:lastRenderedPageBreak/>
                    <w:t>коллективных учебно-исследовательских, проектных и других творческих работах.</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Просмотр слайд-шоу с фотографиями и видео, сделанными педагогами и детьми во время занятий.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Благодарности друг другу за совместную работу.</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Театрализованное представление,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фестиваль, выставка работ</w:t>
                  </w:r>
                </w:p>
              </w:tc>
              <w:tc>
                <w:tcPr>
                  <w:tcW w:w="284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w:t>
                  </w:r>
                </w:p>
              </w:tc>
            </w:tr>
            <w:tr w:rsidR="00D82193" w:rsidRPr="00D82193" w:rsidTr="00D82193">
              <w:tc>
                <w:tcPr>
                  <w:tcW w:w="54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c>
                <w:tcPr>
                  <w:tcW w:w="1965"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c>
                <w:tcPr>
                  <w:tcW w:w="825"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c>
                <w:tcPr>
                  <w:tcW w:w="2265"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c>
                <w:tcPr>
                  <w:tcW w:w="2355"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c>
                <w:tcPr>
                  <w:tcW w:w="207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c>
                <w:tcPr>
                  <w:tcW w:w="2775"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r>
          </w:tbl>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D82193">
            <w:pPr>
              <w:pStyle w:val="a6"/>
              <w:rPr>
                <w:rFonts w:ascii="Times New Roman" w:hAnsi="Times New Roman" w:cs="Times New Roman"/>
                <w:sz w:val="24"/>
                <w:szCs w:val="24"/>
                <w:lang w:eastAsia="ru-RU"/>
              </w:rPr>
            </w:pPr>
          </w:p>
          <w:p w:rsid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Pr="00D82193"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Pr="00E668B2" w:rsidRDefault="00B842FC" w:rsidP="00B842FC">
            <w:pPr>
              <w:pStyle w:val="a6"/>
              <w:jc w:val="center"/>
              <w:rPr>
                <w:rFonts w:ascii="Times New Roman" w:hAnsi="Times New Roman" w:cs="Times New Roman"/>
                <w:b/>
                <w:sz w:val="24"/>
                <w:szCs w:val="24"/>
                <w:lang w:eastAsia="ru-RU"/>
              </w:rPr>
            </w:pPr>
            <w:r w:rsidRPr="00E668B2">
              <w:rPr>
                <w:rFonts w:ascii="Times New Roman" w:hAnsi="Times New Roman" w:cs="Times New Roman"/>
                <w:b/>
                <w:sz w:val="24"/>
                <w:szCs w:val="24"/>
                <w:lang w:eastAsia="ru-RU"/>
              </w:rPr>
              <w:t>ТЕМАТИЧЕСКОЕ ПЛАНИРОВАНИЕ</w:t>
            </w: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D82193" w:rsidRPr="00B842FC" w:rsidRDefault="00D82193" w:rsidP="00B842FC">
            <w:pPr>
              <w:pStyle w:val="a6"/>
              <w:jc w:val="center"/>
              <w:rPr>
                <w:rFonts w:ascii="Times New Roman" w:hAnsi="Times New Roman" w:cs="Times New Roman"/>
                <w:b/>
                <w:sz w:val="24"/>
                <w:szCs w:val="24"/>
                <w:lang w:eastAsia="ru-RU"/>
              </w:rPr>
            </w:pPr>
            <w:r w:rsidRPr="00B842FC">
              <w:rPr>
                <w:rFonts w:ascii="Times New Roman" w:hAnsi="Times New Roman" w:cs="Times New Roman"/>
                <w:b/>
                <w:sz w:val="24"/>
                <w:szCs w:val="24"/>
                <w:lang w:eastAsia="ru-RU"/>
              </w:rPr>
              <w:t>6 класс</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3"/>
              <w:gridCol w:w="1353"/>
              <w:gridCol w:w="449"/>
              <w:gridCol w:w="2438"/>
              <w:gridCol w:w="4922"/>
              <w:gridCol w:w="2136"/>
              <w:gridCol w:w="2264"/>
            </w:tblGrid>
            <w:tr w:rsidR="00D82193" w:rsidRPr="00D82193" w:rsidTr="00D82193">
              <w:tc>
                <w:tcPr>
                  <w:tcW w:w="623" w:type="dxa"/>
                  <w:tcBorders>
                    <w:top w:val="single" w:sz="8"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w:t>
                  </w:r>
                </w:p>
              </w:tc>
              <w:tc>
                <w:tcPr>
                  <w:tcW w:w="2698"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Тема</w:t>
                  </w:r>
                </w:p>
              </w:tc>
              <w:tc>
                <w:tcPr>
                  <w:tcW w:w="1040"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Кол-во часов</w:t>
                  </w:r>
                </w:p>
              </w:tc>
              <w:tc>
                <w:tcPr>
                  <w:tcW w:w="3183"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Основное содержание</w:t>
                  </w:r>
                </w:p>
              </w:tc>
              <w:tc>
                <w:tcPr>
                  <w:tcW w:w="2282"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Основные виды деятельности</w:t>
                  </w:r>
                </w:p>
              </w:tc>
              <w:tc>
                <w:tcPr>
                  <w:tcW w:w="2074"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Формы проведения занятий</w:t>
                  </w:r>
                </w:p>
              </w:tc>
              <w:tc>
                <w:tcPr>
                  <w:tcW w:w="2886"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Электронные (цифровые) образовательные ресурсы</w:t>
                  </w:r>
                </w:p>
              </w:tc>
            </w:tr>
            <w:tr w:rsidR="00D82193" w:rsidRPr="00D82193" w:rsidTr="00D82193">
              <w:tc>
                <w:tcPr>
                  <w:tcW w:w="14786" w:type="dxa"/>
                  <w:gridSpan w:val="7"/>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Введение в курс «Функциональная грамотность» для учащихся 6 класса.</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Введение</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Ожидания каждого школьника и группы в целом от совместной работы. Обсуждение планов и организации работы в рамках программы.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Развить мотивацию к целенаправленной социально значимой деятельности; стремление быть полезным, интерес к социальному сотрудничеству;</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Сформировать внутреннюю позиции личности как особого ценностного отношения к себе, окружающим людям и жизни в целом;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Сформировать установку на активное участие в решении практических задач, осознанием важности образования на протяжении всей жизни для успешной профессиональной деятельности и развитием необходимых умений;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Приобрести опыт успешного межличностного общения;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Игры и упражнения, помогающие объединить участников программы, которые будут посещать занятия.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работа в группах, планирование работы.</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Российской электронной школы (РЭШ, </w:t>
                  </w:r>
                  <w:hyperlink r:id="rId43" w:history="1">
                    <w:r w:rsidRPr="00D82193">
                      <w:rPr>
                        <w:rFonts w:ascii="Times New Roman" w:hAnsi="Times New Roman" w:cs="Times New Roman"/>
                        <w:color w:val="486DAA"/>
                        <w:sz w:val="24"/>
                        <w:szCs w:val="24"/>
                        <w:u w:val="single"/>
                        <w:lang w:eastAsia="ru-RU"/>
                      </w:rPr>
                      <w:t>https://fg.resh.edu.ru/</w:t>
                    </w:r>
                  </w:hyperlink>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портал ФГБНУ ИСРО </w:t>
                  </w:r>
                  <w:proofErr w:type="gramStart"/>
                  <w:r w:rsidRPr="00D82193">
                    <w:rPr>
                      <w:rFonts w:ascii="Times New Roman" w:hAnsi="Times New Roman" w:cs="Times New Roman"/>
                      <w:sz w:val="24"/>
                      <w:szCs w:val="24"/>
                      <w:lang w:eastAsia="ru-RU"/>
                    </w:rPr>
                    <w:t>РАО,  Сетевой</w:t>
                  </w:r>
                  <w:proofErr w:type="gramEnd"/>
                  <w:r w:rsidRPr="00D82193">
                    <w:rPr>
                      <w:rFonts w:ascii="Times New Roman" w:hAnsi="Times New Roman" w:cs="Times New Roman"/>
                      <w:sz w:val="24"/>
                      <w:szCs w:val="24"/>
                      <w:lang w:eastAsia="ru-RU"/>
                    </w:rPr>
                    <w:t xml:space="preserve"> комплекс информационного взаимодействия субъектов Российской Федерации в проекте «Мониторинг формирования функциональной грамотности учащихся» (</w:t>
                  </w:r>
                  <w:hyperlink r:id="rId44"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материалы из пособий «Функциональная грамотность. Учимся для жизни» издательства «Просвещение».</w:t>
                  </w:r>
                </w:p>
              </w:tc>
            </w:tr>
            <w:tr w:rsidR="00D82193" w:rsidRPr="00D82193" w:rsidTr="00D82193">
              <w:tc>
                <w:tcPr>
                  <w:tcW w:w="14786" w:type="dxa"/>
                  <w:gridSpan w:val="7"/>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Модуль 1: Читательская грамотность: «Читаем, различая факты и мнения» (5 ч)</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Нас ждёт путешествие (Путешествие по родной земле)</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Понятия «факт», «мнение»: работа со словарной статьей. Приемы различения фактов и мнений в множественном тексте</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Устанавливать связи между событиями или утверждениями. Понимать значение слова или выражения на основе контекста.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Обнаруживать противоречия, содержащиеся в одном или нескольких текстах</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группах</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«Знакомьтесь: Тула»: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Открытый банк заданий 2021 года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hyperlink r:id="rId45" w:history="1">
                    <w:proofErr w:type="gramStart"/>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 )</w:t>
                  </w:r>
                  <w:proofErr w:type="gramEnd"/>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Открываем тайны планеты (Изучение планеты)</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Языковые маркеры предъявления фактов и мнений в тексте: работа со словарной статьей. Приемы различения фактов и мнений в множественном тексте</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Различать факты и мнения с учетом языковых маркеров.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Устанавливать связи между событиями или утверждениями (причинно-следственные отношения, отношения аргумент – контраргумент, тезис – пример, сходство – различие и др.)</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Самостоятельное выполнение работы с последующим обсуждение ответов на задания</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«Континент-призрак»:</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Открытый банк заданий 2021 года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hyperlink r:id="rId46" w:history="1">
                    <w:proofErr w:type="gramStart"/>
                    <w:r w:rsidRPr="00D82193">
                      <w:rPr>
                        <w:rFonts w:ascii="Times New Roman" w:hAnsi="Times New Roman" w:cs="Times New Roman"/>
                        <w:sz w:val="24"/>
                        <w:szCs w:val="24"/>
                        <w:u w:val="single"/>
                        <w:lang w:eastAsia="ru-RU"/>
                      </w:rPr>
                      <w:t>http://skiv.instrao.ru</w:t>
                    </w:r>
                  </w:hyperlink>
                  <w:r w:rsidRPr="00D82193">
                    <w:rPr>
                      <w:rFonts w:ascii="Times New Roman" w:hAnsi="Times New Roman" w:cs="Times New Roman"/>
                      <w:sz w:val="24"/>
                      <w:szCs w:val="24"/>
                      <w:lang w:eastAsia="ru-RU"/>
                    </w:rPr>
                    <w:t> )</w:t>
                  </w:r>
                  <w:proofErr w:type="gramEnd"/>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Открываем мир науки (Человек и природа)</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Приемы распознавания фактов и мнений в тексте-интервью, в тексте-рекламе на сайте.</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Делать выводы на основе интеграции информации из разных частей текста или разных текстов. Сопоставлять факты и мнения в тексте-интервью, в тексте-рекламе на сайте</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Игра-расследование</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переводе на человеческий»: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Открытый банк заданий 2021 (</w:t>
                  </w:r>
                  <w:hyperlink r:id="rId47"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5.</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 страницам биографий (Великие люди нашей страны)</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Приемы распознавания фактов и мнений в тексте-аннотации фильма, в тексте-интервью</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Сопоставлять факты и мнения в тексте-аннотации фильма, в тексте-интервью </w:t>
                  </w:r>
                  <w:proofErr w:type="gramStart"/>
                  <w:r w:rsidRPr="00D82193">
                    <w:rPr>
                      <w:rFonts w:ascii="Times New Roman" w:hAnsi="Times New Roman" w:cs="Times New Roman"/>
                      <w:sz w:val="24"/>
                      <w:szCs w:val="24"/>
                      <w:lang w:eastAsia="ru-RU"/>
                    </w:rPr>
                    <w:t>Делать</w:t>
                  </w:r>
                  <w:proofErr w:type="gramEnd"/>
                  <w:r w:rsidRPr="00D82193">
                    <w:rPr>
                      <w:rFonts w:ascii="Times New Roman" w:hAnsi="Times New Roman" w:cs="Times New Roman"/>
                      <w:sz w:val="24"/>
                      <w:szCs w:val="24"/>
                      <w:lang w:eastAsia="ru-RU"/>
                    </w:rPr>
                    <w:t xml:space="preserve"> выводы на основе интеграции информации из разных частей текста или разных текстов.</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группах</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«Люди, сделавшие люди круглой»: Сборник эталонных заданий. Выпуск 2. Учеб. пособие для </w:t>
                  </w:r>
                  <w:proofErr w:type="spellStart"/>
                  <w:r w:rsidRPr="00D82193">
                    <w:rPr>
                      <w:rFonts w:ascii="Times New Roman" w:hAnsi="Times New Roman" w:cs="Times New Roman"/>
                      <w:sz w:val="24"/>
                      <w:szCs w:val="24"/>
                      <w:lang w:eastAsia="ru-RU"/>
                    </w:rPr>
                    <w:t>общеобразоват</w:t>
                  </w:r>
                  <w:proofErr w:type="spellEnd"/>
                  <w:r w:rsidRPr="00D82193">
                    <w:rPr>
                      <w:rFonts w:ascii="Times New Roman" w:hAnsi="Times New Roman" w:cs="Times New Roman"/>
                      <w:sz w:val="24"/>
                      <w:szCs w:val="24"/>
                      <w:lang w:eastAsia="ru-RU"/>
                    </w:rPr>
                    <w:t>. организаций. В 2-х ч. Часть 1. ‒ Москва, Санкт-Петербург: «Просвещение», 2021.</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6.</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Наши поступки (межличностные взаимодействия)</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Приемы распознавания фактов и мнений в художественном тексте. Фактические ошибки как художественный прием автора</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Распознавать факты и мнения в художественном тексте. Устанавливать скрытые связи между событиями или утверждениями (причинно-следственные отношения)</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Ролевая игра</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новой школе»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Открытый банк заданий 2021 года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hyperlink r:id="rId48" w:history="1">
                    <w:proofErr w:type="gramStart"/>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 )</w:t>
                  </w:r>
                  <w:proofErr w:type="gramEnd"/>
                </w:p>
              </w:tc>
            </w:tr>
            <w:tr w:rsidR="00D82193" w:rsidRPr="00D82193" w:rsidTr="00D82193">
              <w:tc>
                <w:tcPr>
                  <w:tcW w:w="14786" w:type="dxa"/>
                  <w:gridSpan w:val="7"/>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Модуль 2: Естественно-научная грамотность: «Учимся исследовать» (5 ч)</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7.</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Мои увлечения</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заданий «Мир аквариума» и «Зеркальное отражение»</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Объяснение происходящих процессов.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Анализ методов исследования и интерпретация результатов экспериментов.</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индивидуально или в парах. Обсуждение результатов выполнения заданий.</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 </w:t>
                  </w:r>
                  <w:hyperlink r:id="rId49" w:history="1">
                    <w:r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Естественно-научная грамотность. Сборник эталонных заданий. Выпуски 1 и 2: учеб. пособие для общеобразовательных организаций / под ред. Г. С. </w:t>
                  </w:r>
                  <w:proofErr w:type="spellStart"/>
                  <w:r w:rsidRPr="00D82193">
                    <w:rPr>
                      <w:rFonts w:ascii="Times New Roman" w:hAnsi="Times New Roman" w:cs="Times New Roman"/>
                      <w:sz w:val="24"/>
                      <w:szCs w:val="24"/>
                      <w:lang w:eastAsia="ru-RU"/>
                    </w:rPr>
                    <w:t>Ковалёвои</w:t>
                  </w:r>
                  <w:proofErr w:type="spellEnd"/>
                  <w:r w:rsidRPr="00D82193">
                    <w:rPr>
                      <w:rFonts w:ascii="Times New Roman" w:hAnsi="Times New Roman" w:cs="Times New Roman"/>
                      <w:sz w:val="24"/>
                      <w:szCs w:val="24"/>
                      <w:lang w:eastAsia="ru-RU"/>
                    </w:rPr>
                    <w:t xml:space="preserve">̆, А. Ю. </w:t>
                  </w:r>
                  <w:proofErr w:type="spellStart"/>
                  <w:r w:rsidRPr="00D82193">
                    <w:rPr>
                      <w:rFonts w:ascii="Times New Roman" w:hAnsi="Times New Roman" w:cs="Times New Roman"/>
                      <w:sz w:val="24"/>
                      <w:szCs w:val="24"/>
                      <w:lang w:eastAsia="ru-RU"/>
                    </w:rPr>
                    <w:t>Пентина</w:t>
                  </w:r>
                  <w:proofErr w:type="spellEnd"/>
                  <w:r w:rsidRPr="00D82193">
                    <w:rPr>
                      <w:rFonts w:ascii="Times New Roman" w:hAnsi="Times New Roman" w:cs="Times New Roman"/>
                      <w:sz w:val="24"/>
                      <w:szCs w:val="24"/>
                      <w:lang w:eastAsia="ru-RU"/>
                    </w:rPr>
                    <w:t xml:space="preserve">. — </w:t>
                  </w:r>
                  <w:proofErr w:type="gramStart"/>
                  <w:r w:rsidRPr="00D82193">
                    <w:rPr>
                      <w:rFonts w:ascii="Times New Roman" w:hAnsi="Times New Roman" w:cs="Times New Roman"/>
                      <w:sz w:val="24"/>
                      <w:szCs w:val="24"/>
                      <w:lang w:eastAsia="ru-RU"/>
                    </w:rPr>
                    <w:t>М. ;</w:t>
                  </w:r>
                  <w:proofErr w:type="gramEnd"/>
                  <w:r w:rsidRPr="00D82193">
                    <w:rPr>
                      <w:rFonts w:ascii="Times New Roman" w:hAnsi="Times New Roman" w:cs="Times New Roman"/>
                      <w:sz w:val="24"/>
                      <w:szCs w:val="24"/>
                      <w:lang w:eastAsia="ru-RU"/>
                    </w:rPr>
                    <w:t xml:space="preserve"> СПб. : Просвещение, 2020, 2021</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8.</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Растения и животные в нашей жизни</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заданий «Как растения пьют воду» 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«Понаблюдаем за тиграми»</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Проведение простых исследований и анализ их результатов. Получение выводов на основе </w:t>
                  </w:r>
                  <w:proofErr w:type="spellStart"/>
                  <w:r w:rsidRPr="00D82193">
                    <w:rPr>
                      <w:rFonts w:ascii="Times New Roman" w:hAnsi="Times New Roman" w:cs="Times New Roman"/>
                      <w:sz w:val="24"/>
                      <w:szCs w:val="24"/>
                      <w:lang w:eastAsia="ru-RU"/>
                    </w:rPr>
                    <w:t>нтерпретации</w:t>
                  </w:r>
                  <w:proofErr w:type="spellEnd"/>
                  <w:r w:rsidRPr="00D82193">
                    <w:rPr>
                      <w:rFonts w:ascii="Times New Roman" w:hAnsi="Times New Roman" w:cs="Times New Roman"/>
                      <w:sz w:val="24"/>
                      <w:szCs w:val="24"/>
                      <w:lang w:eastAsia="ru-RU"/>
                    </w:rPr>
                    <w:t xml:space="preserve"> данных (табличных, числовых), построение рассуждений.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и анализ способов исследования вопросов.</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парах или группах.</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Презентация результатов выполнения заданий.</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Естественно-научная грамотность. Сборник эталонных заданий. Выпуск 1: учеб. пособие для общеобразовательных организаций / под ред. Г. С. </w:t>
                  </w:r>
                  <w:proofErr w:type="spellStart"/>
                  <w:r w:rsidRPr="00D82193">
                    <w:rPr>
                      <w:rFonts w:ascii="Times New Roman" w:hAnsi="Times New Roman" w:cs="Times New Roman"/>
                      <w:sz w:val="24"/>
                      <w:szCs w:val="24"/>
                      <w:lang w:eastAsia="ru-RU"/>
                    </w:rPr>
                    <w:t>Ковалёвои</w:t>
                  </w:r>
                  <w:proofErr w:type="spellEnd"/>
                  <w:r w:rsidRPr="00D82193">
                    <w:rPr>
                      <w:rFonts w:ascii="Times New Roman" w:hAnsi="Times New Roman" w:cs="Times New Roman"/>
                      <w:sz w:val="24"/>
                      <w:szCs w:val="24"/>
                      <w:lang w:eastAsia="ru-RU"/>
                    </w:rPr>
                    <w:t xml:space="preserve">̆, А. Ю. </w:t>
                  </w:r>
                  <w:proofErr w:type="spellStart"/>
                  <w:r w:rsidRPr="00D82193">
                    <w:rPr>
                      <w:rFonts w:ascii="Times New Roman" w:hAnsi="Times New Roman" w:cs="Times New Roman"/>
                      <w:sz w:val="24"/>
                      <w:szCs w:val="24"/>
                      <w:lang w:eastAsia="ru-RU"/>
                    </w:rPr>
                    <w:t>Пентина</w:t>
                  </w:r>
                  <w:proofErr w:type="spellEnd"/>
                  <w:r w:rsidRPr="00D82193">
                    <w:rPr>
                      <w:rFonts w:ascii="Times New Roman" w:hAnsi="Times New Roman" w:cs="Times New Roman"/>
                      <w:sz w:val="24"/>
                      <w:szCs w:val="24"/>
                      <w:lang w:eastAsia="ru-RU"/>
                    </w:rPr>
                    <w:t xml:space="preserve">. — </w:t>
                  </w:r>
                  <w:proofErr w:type="gramStart"/>
                  <w:r w:rsidRPr="00D82193">
                    <w:rPr>
                      <w:rFonts w:ascii="Times New Roman" w:hAnsi="Times New Roman" w:cs="Times New Roman"/>
                      <w:sz w:val="24"/>
                      <w:szCs w:val="24"/>
                      <w:lang w:eastAsia="ru-RU"/>
                    </w:rPr>
                    <w:t xml:space="preserve">М. </w:t>
                  </w:r>
                  <w:r w:rsidRPr="00D82193">
                    <w:rPr>
                      <w:rFonts w:ascii="Times New Roman" w:hAnsi="Times New Roman" w:cs="Times New Roman"/>
                      <w:sz w:val="24"/>
                      <w:szCs w:val="24"/>
                      <w:lang w:eastAsia="ru-RU"/>
                    </w:rPr>
                    <w:lastRenderedPageBreak/>
                    <w:t>;</w:t>
                  </w:r>
                  <w:proofErr w:type="gramEnd"/>
                  <w:r w:rsidRPr="00D82193">
                    <w:rPr>
                      <w:rFonts w:ascii="Times New Roman" w:hAnsi="Times New Roman" w:cs="Times New Roman"/>
                      <w:sz w:val="24"/>
                      <w:szCs w:val="24"/>
                      <w:lang w:eastAsia="ru-RU"/>
                    </w:rPr>
                    <w:t xml:space="preserve"> СПб. : Просвещение, 2020.</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РЭШ </w:t>
                  </w:r>
                  <w:hyperlink r:id="rId50" w:history="1">
                    <w:r w:rsidRPr="00D82193">
                      <w:rPr>
                        <w:rFonts w:ascii="Times New Roman" w:hAnsi="Times New Roman" w:cs="Times New Roman"/>
                        <w:color w:val="486DAA"/>
                        <w:sz w:val="24"/>
                        <w:szCs w:val="24"/>
                        <w:u w:val="single"/>
                        <w:lang w:eastAsia="ru-RU"/>
                      </w:rPr>
                      <w:t>https://fg.resh.edu.ru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9.</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Загадочные явления</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заданий «Загадка магнитов» и «Вода на стеклах»</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Проведение простых исследований и анализ их результатов.</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парах или группах. Презентация результатов исследования.</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Естественно-научная грамотность. Сборник эталонных заданий. Выпуски 2: учеб. пособие для общеобразовательных организаций / под ред. Г. С. </w:t>
                  </w:r>
                  <w:proofErr w:type="spellStart"/>
                  <w:r w:rsidRPr="00D82193">
                    <w:rPr>
                      <w:rFonts w:ascii="Times New Roman" w:hAnsi="Times New Roman" w:cs="Times New Roman"/>
                      <w:sz w:val="24"/>
                      <w:szCs w:val="24"/>
                      <w:lang w:eastAsia="ru-RU"/>
                    </w:rPr>
                    <w:t>Ковалёвои</w:t>
                  </w:r>
                  <w:proofErr w:type="spellEnd"/>
                  <w:r w:rsidRPr="00D82193">
                    <w:rPr>
                      <w:rFonts w:ascii="Times New Roman" w:hAnsi="Times New Roman" w:cs="Times New Roman"/>
                      <w:sz w:val="24"/>
                      <w:szCs w:val="24"/>
                      <w:lang w:eastAsia="ru-RU"/>
                    </w:rPr>
                    <w:t xml:space="preserve">̆, А. Ю. </w:t>
                  </w:r>
                  <w:proofErr w:type="spellStart"/>
                  <w:r w:rsidRPr="00D82193">
                    <w:rPr>
                      <w:rFonts w:ascii="Times New Roman" w:hAnsi="Times New Roman" w:cs="Times New Roman"/>
                      <w:sz w:val="24"/>
                      <w:szCs w:val="24"/>
                      <w:lang w:eastAsia="ru-RU"/>
                    </w:rPr>
                    <w:t>Пентина</w:t>
                  </w:r>
                  <w:proofErr w:type="spellEnd"/>
                  <w:r w:rsidRPr="00D82193">
                    <w:rPr>
                      <w:rFonts w:ascii="Times New Roman" w:hAnsi="Times New Roman" w:cs="Times New Roman"/>
                      <w:sz w:val="24"/>
                      <w:szCs w:val="24"/>
                      <w:lang w:eastAsia="ru-RU"/>
                    </w:rPr>
                    <w:t xml:space="preserve">. — </w:t>
                  </w:r>
                  <w:proofErr w:type="gramStart"/>
                  <w:r w:rsidRPr="00D82193">
                    <w:rPr>
                      <w:rFonts w:ascii="Times New Roman" w:hAnsi="Times New Roman" w:cs="Times New Roman"/>
                      <w:sz w:val="24"/>
                      <w:szCs w:val="24"/>
                      <w:lang w:eastAsia="ru-RU"/>
                    </w:rPr>
                    <w:t>М. ;</w:t>
                  </w:r>
                  <w:proofErr w:type="gramEnd"/>
                  <w:r w:rsidRPr="00D82193">
                    <w:rPr>
                      <w:rFonts w:ascii="Times New Roman" w:hAnsi="Times New Roman" w:cs="Times New Roman"/>
                      <w:sz w:val="24"/>
                      <w:szCs w:val="24"/>
                      <w:lang w:eastAsia="ru-RU"/>
                    </w:rPr>
                    <w:t xml:space="preserve"> СПб. : Просвещение, 2021.</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РЭШ </w:t>
                  </w:r>
                  <w:hyperlink r:id="rId51" w:history="1">
                    <w:r w:rsidRPr="00D82193">
                      <w:rPr>
                        <w:rFonts w:ascii="Times New Roman" w:hAnsi="Times New Roman" w:cs="Times New Roman"/>
                        <w:color w:val="486DAA"/>
                        <w:sz w:val="24"/>
                        <w:szCs w:val="24"/>
                        <w:u w:val="single"/>
                        <w:lang w:eastAsia="ru-RU"/>
                      </w:rPr>
                      <w:t>https://fg.resh.edu.ru</w:t>
                    </w:r>
                  </w:hyperlink>
                </w:p>
              </w:tc>
            </w:tr>
            <w:tr w:rsidR="00D82193" w:rsidRPr="00D82193" w:rsidTr="00D82193">
              <w:tc>
                <w:tcPr>
                  <w:tcW w:w="14786" w:type="dxa"/>
                  <w:gridSpan w:val="7"/>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Модуль 3: Креативное мышление «Учимся мыслить креативно» (5 ч)</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12.</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Креативность в бытовых и учебных ситуациях: Модели и ситуации</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Модели заданий: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-названия и заголовки,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-рисунки и формы, что скрыто за рисунком?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-межличностные отношения,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-исследовательские вопросы.</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Совместное чтение текста заданий. Маркировка текста с целью выделения главного.</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Совместная деятельность по анализу предложенных ситуаций.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идей и обсуждение различных способов проявления креативности в ситуациях:</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-создания названий и заголовков.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-анализа рисунков и форм,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-решения проблем межличностных отношений,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-выдвижения исследовательских вопросов и/или гипотез.</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Работа в парах и малых группах над различными комплексными заданиями.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Презентация результатов обсуждения</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 </w:t>
                  </w:r>
                  <w:hyperlink r:id="rId52" w:history="1">
                    <w:r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Комплексные задания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         6 </w:t>
                  </w:r>
                  <w:proofErr w:type="spell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 Кружок по музыке, задания 1, 2, 3</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6 </w:t>
                  </w:r>
                  <w:proofErr w:type="spell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 xml:space="preserve">, </w:t>
                  </w:r>
                  <w:proofErr w:type="spellStart"/>
                  <w:r w:rsidRPr="00D82193">
                    <w:rPr>
                      <w:rFonts w:ascii="Times New Roman" w:hAnsi="Times New Roman" w:cs="Times New Roman"/>
                      <w:sz w:val="24"/>
                      <w:szCs w:val="24"/>
                      <w:lang w:eastAsia="ru-RU"/>
                    </w:rPr>
                    <w:t>Друдлы</w:t>
                  </w:r>
                  <w:proofErr w:type="spellEnd"/>
                  <w:r w:rsidRPr="00D82193">
                    <w:rPr>
                      <w:rFonts w:ascii="Times New Roman" w:hAnsi="Times New Roman" w:cs="Times New Roman"/>
                      <w:sz w:val="24"/>
                      <w:szCs w:val="24"/>
                      <w:lang w:eastAsia="ru-RU"/>
                    </w:rPr>
                    <w:t>, задания 1-4,</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6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Новенький в классе, задания 1, 2, 3</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6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Питание растений, задания 1, 2, 3</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Вопросы Почемучки, Креативное мышление, выпуск 1, Просвещение</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13.</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разнообразных идей. Учимся проявлять гибкость и беглость мышления.</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Разные группы и категории. Такой же, но другой. Разные образы и ассоциации. Два основных способа, которыми могут различаться идеи для названий и заголовков: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-Связи названия с иллюстрацией или текстов основаны на разных деталях и/или образах, на </w:t>
                  </w:r>
                  <w:proofErr w:type="gramStart"/>
                  <w:r w:rsidRPr="00D82193">
                    <w:rPr>
                      <w:rFonts w:ascii="Times New Roman" w:hAnsi="Times New Roman" w:cs="Times New Roman"/>
                      <w:sz w:val="24"/>
                      <w:szCs w:val="24"/>
                      <w:lang w:eastAsia="ru-RU"/>
                    </w:rPr>
                    <w:t>разных  смысловых</w:t>
                  </w:r>
                  <w:proofErr w:type="gramEnd"/>
                  <w:r w:rsidRPr="00D82193">
                    <w:rPr>
                      <w:rFonts w:ascii="Times New Roman" w:hAnsi="Times New Roman" w:cs="Times New Roman"/>
                      <w:sz w:val="24"/>
                      <w:szCs w:val="24"/>
                      <w:lang w:eastAsia="ru-RU"/>
                    </w:rPr>
                    <w:t xml:space="preserve"> ассоциациях, ИЛИ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-названия основываются на </w:t>
                  </w:r>
                  <w:r w:rsidRPr="00D82193">
                    <w:rPr>
                      <w:rFonts w:ascii="Times New Roman" w:hAnsi="Times New Roman" w:cs="Times New Roman"/>
                      <w:sz w:val="24"/>
                      <w:szCs w:val="24"/>
                      <w:lang w:eastAsia="ru-RU"/>
                    </w:rPr>
                    <w:lastRenderedPageBreak/>
                    <w:t>одних и тех же деталях, образах, однако каждое название реализуется своим способом, например, за счёт использования различных языковых средств.</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Совместное чтение текста заданий. Маркировка текста с целью выделения основных требований.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Совместная деятельность по анализу предложенных ситуаций и сюжетов.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идей своих заданий по подбору названий и заголовков к иллюстрациям. Работа с поисковой системой Интернета по подбору /коллажу интересных иллюстраций.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-Чем могут различаться схожие названия, заголовки?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Некоторые названия состоят из буквального описания изображения или его элементов, а другие названия состоят из абстрактных ассоциаций или образных выражений.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Каждое название отражает различные точки зрения или интерпретации иллюстрации в целом или ее отдельных элементов.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w:t>
                  </w:r>
                  <w:proofErr w:type="gramStart"/>
                  <w:r w:rsidRPr="00D82193">
                    <w:rPr>
                      <w:rFonts w:ascii="Times New Roman" w:hAnsi="Times New Roman" w:cs="Times New Roman"/>
                      <w:sz w:val="24"/>
                      <w:szCs w:val="24"/>
                      <w:lang w:eastAsia="ru-RU"/>
                    </w:rPr>
                    <w:t>В</w:t>
                  </w:r>
                  <w:proofErr w:type="gramEnd"/>
                  <w:r w:rsidRPr="00D82193">
                    <w:rPr>
                      <w:rFonts w:ascii="Times New Roman" w:hAnsi="Times New Roman" w:cs="Times New Roman"/>
                      <w:sz w:val="24"/>
                      <w:szCs w:val="24"/>
                      <w:lang w:eastAsia="ru-RU"/>
                    </w:rPr>
                    <w:t xml:space="preserve"> названиях для создания различных значений использована пунктуация, заглавные буквы, орфографические особенности или другие грамматические элементы.</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Работа в парах и малых группах.</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Презентация результатов обсуждения</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 </w:t>
                  </w:r>
                  <w:hyperlink r:id="rId53" w:history="1">
                    <w:r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Комплексные задания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6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Марафон чистоты, задания 2, 3</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6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w:t>
                  </w:r>
                  <w:proofErr w:type="spellStart"/>
                  <w:r w:rsidRPr="00D82193">
                    <w:rPr>
                      <w:rFonts w:ascii="Times New Roman" w:hAnsi="Times New Roman" w:cs="Times New Roman"/>
                      <w:sz w:val="24"/>
                      <w:szCs w:val="24"/>
                      <w:lang w:eastAsia="ru-RU"/>
                    </w:rPr>
                    <w:t>Посткроссинг</w:t>
                  </w:r>
                  <w:proofErr w:type="spellEnd"/>
                  <w:r w:rsidRPr="00D82193">
                    <w:rPr>
                      <w:rFonts w:ascii="Times New Roman" w:hAnsi="Times New Roman" w:cs="Times New Roman"/>
                      <w:sz w:val="24"/>
                      <w:szCs w:val="24"/>
                      <w:lang w:eastAsia="ru-RU"/>
                    </w:rPr>
                    <w:t>, задания 1, 3</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6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Создай персонажа, задания 1, 4,</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6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На седьмом небе, задание 1,</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         6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Сломать голову, задание 1</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14.</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креативных идей и их доработка.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Оригинальность и проработанность. Обсуждение проблемы: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-Как вдохнуть в идею жизнь?</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Совместное чтение текста заданий. Маркировка текста с целью выделения основных требований.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Совместная деятельность по анализу предложенных ситуаций.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теста «Круги» по методике «</w:t>
                  </w:r>
                  <w:proofErr w:type="spellStart"/>
                  <w:r w:rsidRPr="00D82193">
                    <w:rPr>
                      <w:rFonts w:ascii="Times New Roman" w:hAnsi="Times New Roman" w:cs="Times New Roman"/>
                      <w:sz w:val="24"/>
                      <w:szCs w:val="24"/>
                      <w:lang w:eastAsia="ru-RU"/>
                    </w:rPr>
                    <w:t>Вартега</w:t>
                  </w:r>
                  <w:proofErr w:type="spellEnd"/>
                  <w:r w:rsidRPr="00D82193">
                    <w:rPr>
                      <w:rFonts w:ascii="Times New Roman" w:hAnsi="Times New Roman" w:cs="Times New Roman"/>
                      <w:sz w:val="24"/>
                      <w:szCs w:val="24"/>
                      <w:lang w:eastAsia="ru-RU"/>
                    </w:rPr>
                    <w:t>». Подсчёт количества оригинальных и проработанных идей.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Моделируем ситуацию: нужны оригинальные идеи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-Что помогает оживить идею? (</w:t>
                  </w:r>
                  <w:r w:rsidRPr="00D82193">
                    <w:rPr>
                      <w:rFonts w:ascii="Times New Roman" w:hAnsi="Times New Roman" w:cs="Times New Roman"/>
                      <w:i/>
                      <w:iCs/>
                      <w:sz w:val="24"/>
                      <w:szCs w:val="24"/>
                      <w:lang w:eastAsia="ru-RU"/>
                    </w:rPr>
                    <w:t>Юмор, детальные проработки, учёт интересов различных людей, другие факторы</w:t>
                  </w:r>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-Есть ли особенности в подходе к выдвижению идей у разных членов вашей группы? Какие?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-Как составить «идеальную группу» по выдвижению идей?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-Каких правил мы будем придерживаться при выдвижении и доработке идей?</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Индивидуальная работа по выполнению теста «Круги».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roofErr w:type="spellStart"/>
                  <w:r w:rsidRPr="00D82193">
                    <w:rPr>
                      <w:rFonts w:ascii="Times New Roman" w:hAnsi="Times New Roman" w:cs="Times New Roman"/>
                      <w:sz w:val="24"/>
                      <w:szCs w:val="24"/>
                      <w:lang w:eastAsia="ru-RU"/>
                    </w:rPr>
                    <w:t>Взаимооценка</w:t>
                  </w:r>
                  <w:proofErr w:type="spellEnd"/>
                  <w:r w:rsidRPr="00D82193">
                    <w:rPr>
                      <w:rFonts w:ascii="Times New Roman" w:hAnsi="Times New Roman" w:cs="Times New Roman"/>
                      <w:sz w:val="24"/>
                      <w:szCs w:val="24"/>
                      <w:lang w:eastAsia="ru-RU"/>
                    </w:rPr>
                    <w:t xml:space="preserve"> результатов.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малых группах способом «перекрестная наметка идей».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Работа в парах и малых группах по анализу и </w:t>
                  </w:r>
                  <w:proofErr w:type="gramStart"/>
                  <w:r w:rsidRPr="00D82193">
                    <w:rPr>
                      <w:rFonts w:ascii="Times New Roman" w:hAnsi="Times New Roman" w:cs="Times New Roman"/>
                      <w:sz w:val="24"/>
                      <w:szCs w:val="24"/>
                      <w:lang w:eastAsia="ru-RU"/>
                    </w:rPr>
                    <w:t>моделированию  ситуаций</w:t>
                  </w:r>
                  <w:proofErr w:type="gramEnd"/>
                  <w:r w:rsidRPr="00D82193">
                    <w:rPr>
                      <w:rFonts w:ascii="Times New Roman" w:hAnsi="Times New Roman" w:cs="Times New Roman"/>
                      <w:sz w:val="24"/>
                      <w:szCs w:val="24"/>
                      <w:lang w:eastAsia="ru-RU"/>
                    </w:rPr>
                    <w:t>, по подведению итогов.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Презентация результатов обсуждения</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 </w:t>
                  </w:r>
                  <w:hyperlink r:id="rId54" w:history="1">
                    <w:r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Комплексные задания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6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В шутку и всерьёз, задание 1,</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6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Марафон чистоты, задания 2, 3</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6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w:t>
                  </w:r>
                  <w:proofErr w:type="spellStart"/>
                  <w:r w:rsidRPr="00D82193">
                    <w:rPr>
                      <w:rFonts w:ascii="Times New Roman" w:hAnsi="Times New Roman" w:cs="Times New Roman"/>
                      <w:sz w:val="24"/>
                      <w:szCs w:val="24"/>
                      <w:lang w:eastAsia="ru-RU"/>
                    </w:rPr>
                    <w:t>Посткроссинг</w:t>
                  </w:r>
                  <w:proofErr w:type="spellEnd"/>
                  <w:r w:rsidRPr="00D82193">
                    <w:rPr>
                      <w:rFonts w:ascii="Times New Roman" w:hAnsi="Times New Roman" w:cs="Times New Roman"/>
                      <w:sz w:val="24"/>
                      <w:szCs w:val="24"/>
                      <w:lang w:eastAsia="ru-RU"/>
                    </w:rPr>
                    <w:t>, задания 1, 3</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6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Создай персонажа, задания 1, 4,</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15.</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От выдвижения до </w:t>
                  </w:r>
                  <w:r w:rsidRPr="00D82193">
                    <w:rPr>
                      <w:rFonts w:ascii="Times New Roman" w:hAnsi="Times New Roman" w:cs="Times New Roman"/>
                      <w:sz w:val="24"/>
                      <w:szCs w:val="24"/>
                      <w:lang w:eastAsia="ru-RU"/>
                    </w:rPr>
                    <w:lastRenderedPageBreak/>
                    <w:t>доработки идей</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Использование навыков креативного мышления для создания продукта.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Выполнение проекта на основе комплексного задания (по выбору учителя):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-Создание школьной газеты (о помощи в учебе, о правилах поведения и др.)</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-Подготовка и проведение социально значимого мероприятия (например, обмен книгами, или сохранение природы, друзья по переписке)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-Создание классного журнала или классного уголка по вопросам здоровья и профилактике вредных привычек;</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-Социальное проектирование. Конкурс идей «Школа будущего».</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Работа в малых группах</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Презентация результатов обсуждения</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Портал ИСРО РАО </w:t>
                  </w:r>
                  <w:hyperlink r:id="rId55" w:history="1">
                    <w:r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lastRenderedPageBreak/>
                    <w:t>По выбору учителя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Трудный предмет,</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6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В шутку и всерьёз</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w:t>
                  </w:r>
                  <w:proofErr w:type="spellStart"/>
                  <w:r w:rsidRPr="00D82193">
                    <w:rPr>
                      <w:rFonts w:ascii="Times New Roman" w:hAnsi="Times New Roman" w:cs="Times New Roman"/>
                      <w:sz w:val="24"/>
                      <w:szCs w:val="24"/>
                      <w:lang w:eastAsia="ru-RU"/>
                    </w:rPr>
                    <w:t>Буккроссинг</w:t>
                  </w:r>
                  <w:proofErr w:type="spellEnd"/>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6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Марафон чистоты,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6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Наша жизнь зависит от природы.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6 </w:t>
                  </w:r>
                  <w:proofErr w:type="spell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 xml:space="preserve">, </w:t>
                  </w:r>
                  <w:proofErr w:type="spellStart"/>
                  <w:r w:rsidRPr="00D82193">
                    <w:rPr>
                      <w:rFonts w:ascii="Times New Roman" w:hAnsi="Times New Roman" w:cs="Times New Roman"/>
                      <w:sz w:val="24"/>
                      <w:szCs w:val="24"/>
                      <w:lang w:eastAsia="ru-RU"/>
                    </w:rPr>
                    <w:t>Посткроссинг</w:t>
                  </w:r>
                  <w:proofErr w:type="spellEnd"/>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 xml:space="preserve">, </w:t>
                  </w:r>
                  <w:proofErr w:type="gramStart"/>
                  <w:r w:rsidRPr="00D82193">
                    <w:rPr>
                      <w:rFonts w:ascii="Times New Roman" w:hAnsi="Times New Roman" w:cs="Times New Roman"/>
                      <w:sz w:val="24"/>
                      <w:szCs w:val="24"/>
                      <w:lang w:eastAsia="ru-RU"/>
                    </w:rPr>
                    <w:t>Нет</w:t>
                  </w:r>
                  <w:proofErr w:type="gramEnd"/>
                  <w:r w:rsidRPr="00D82193">
                    <w:rPr>
                      <w:rFonts w:ascii="Times New Roman" w:hAnsi="Times New Roman" w:cs="Times New Roman"/>
                      <w:sz w:val="24"/>
                      <w:szCs w:val="24"/>
                      <w:lang w:eastAsia="ru-RU"/>
                    </w:rPr>
                    <w:t xml:space="preserve"> вредным привычкам,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5 </w:t>
                  </w:r>
                  <w:proofErr w:type="spell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 Школа будущего</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16.</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Диагностика и рефлексия. Самооценка</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Креативное мышление. Диагностическая работа для 6 класса.</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итоговой работы.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Обсуждение результатов. </w:t>
                  </w:r>
                  <w:proofErr w:type="spellStart"/>
                  <w:r w:rsidRPr="00D82193">
                    <w:rPr>
                      <w:rFonts w:ascii="Times New Roman" w:hAnsi="Times New Roman" w:cs="Times New Roman"/>
                      <w:sz w:val="24"/>
                      <w:szCs w:val="24"/>
                      <w:lang w:eastAsia="ru-RU"/>
                    </w:rPr>
                    <w:t>Взаимо</w:t>
                  </w:r>
                  <w:proofErr w:type="spellEnd"/>
                  <w:r w:rsidRPr="00D82193">
                    <w:rPr>
                      <w:rFonts w:ascii="Times New Roman" w:hAnsi="Times New Roman" w:cs="Times New Roman"/>
                      <w:sz w:val="24"/>
                      <w:szCs w:val="24"/>
                      <w:lang w:eastAsia="ru-RU"/>
                    </w:rPr>
                    <w:t>- и самооценка результатов выполнения</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Индивидуальная работа.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парах.</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РЭШ </w:t>
                  </w:r>
                  <w:hyperlink r:id="rId56" w:history="1">
                    <w:r w:rsidRPr="00D82193">
                      <w:rPr>
                        <w:rFonts w:ascii="Times New Roman" w:hAnsi="Times New Roman" w:cs="Times New Roman"/>
                        <w:color w:val="486DAA"/>
                        <w:sz w:val="24"/>
                        <w:szCs w:val="24"/>
                        <w:u w:val="single"/>
                        <w:lang w:eastAsia="ru-RU"/>
                      </w:rPr>
                      <w:t>https://fg.resh.edu.ru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 </w:t>
                  </w:r>
                  <w:hyperlink r:id="rId57" w:history="1">
                    <w:r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Диагностическая работа для 6 класса. Креативное мышление.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Вариант 1. Ёлка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Вариант 2. Наш театр</w:t>
                  </w:r>
                </w:p>
              </w:tc>
            </w:tr>
            <w:tr w:rsidR="00D82193" w:rsidRPr="00D82193" w:rsidTr="00D82193">
              <w:tc>
                <w:tcPr>
                  <w:tcW w:w="14786" w:type="dxa"/>
                  <w:gridSpan w:val="7"/>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 первой части программы: Рефлексивное занятие 1.</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17.</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 первой части программы.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Самооценка результатов деятельности на занятиях</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Самооценка уверенности при решении жизненных проблем.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Обсуждение результатов самооценки с целью достижения большей уверенности при решении задач по функциональной грамотности.</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результаты своей деятельности.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Аргументировать и обосновывать свою позицию.</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Задавать вопросы, необходимые для организации собственной деятельности.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Предлагать варианты решений поставленной проблемы.</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Приложение</w:t>
                  </w:r>
                </w:p>
              </w:tc>
            </w:tr>
            <w:tr w:rsidR="00D82193" w:rsidRPr="00D82193" w:rsidTr="00D82193">
              <w:tc>
                <w:tcPr>
                  <w:tcW w:w="14786" w:type="dxa"/>
                  <w:gridSpan w:val="7"/>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Модуль 4: Математическая грамотность: «Математика в повседневной жизни» (4 ч)</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18.</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Новое об известном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(«Футбольное поле», «Электробус»)</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Зависимости между величинами.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Сравнение чисел и величин.</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Действия с натуральными числами, с десятичными дробями.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Нахождение процента от числа, отношения двух чисел.</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Числовая последовательность (правило составления последовательности).</w:t>
                  </w:r>
                </w:p>
              </w:tc>
              <w:tc>
                <w:tcPr>
                  <w:tcW w:w="2282" w:type="dxa"/>
                  <w:vMerge w:val="restart"/>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Извлекать информацию (из текста, таблицы, диаграммы), Распознавать математические объекты, Описывать ход и результаты действий, </w:t>
                  </w:r>
                  <w:proofErr w:type="gramStart"/>
                  <w:r w:rsidRPr="00D82193">
                    <w:rPr>
                      <w:rFonts w:ascii="Times New Roman" w:hAnsi="Times New Roman" w:cs="Times New Roman"/>
                      <w:sz w:val="24"/>
                      <w:szCs w:val="24"/>
                      <w:lang w:eastAsia="ru-RU"/>
                    </w:rPr>
                    <w:t>Предлагать  и</w:t>
                  </w:r>
                  <w:proofErr w:type="gramEnd"/>
                  <w:r w:rsidRPr="00D82193">
                    <w:rPr>
                      <w:rFonts w:ascii="Times New Roman" w:hAnsi="Times New Roman" w:cs="Times New Roman"/>
                      <w:sz w:val="24"/>
                      <w:szCs w:val="24"/>
                      <w:lang w:eastAsia="ru-RU"/>
                    </w:rPr>
                    <w:t xml:space="preserve"> обсуждать способы решения, Прикидывать, оценивать, вычислять результат, Устанавливать и использовать зависимости между величинами, данными,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Читать, записывать, сравнивать математические объекты (числа, величины, фигуры), </w:t>
                  </w:r>
                  <w:proofErr w:type="gramStart"/>
                  <w:r w:rsidRPr="00D82193">
                    <w:rPr>
                      <w:rFonts w:ascii="Times New Roman" w:hAnsi="Times New Roman" w:cs="Times New Roman"/>
                      <w:sz w:val="24"/>
                      <w:szCs w:val="24"/>
                      <w:lang w:eastAsia="ru-RU"/>
                    </w:rPr>
                    <w:t>Применять</w:t>
                  </w:r>
                  <w:proofErr w:type="gramEnd"/>
                  <w:r w:rsidRPr="00D82193">
                    <w:rPr>
                      <w:rFonts w:ascii="Times New Roman" w:hAnsi="Times New Roman" w:cs="Times New Roman"/>
                      <w:sz w:val="24"/>
                      <w:szCs w:val="24"/>
                      <w:lang w:eastAsia="ru-RU"/>
                    </w:rPr>
                    <w:t> правила, свойства (вычислений, нахождения результата), Применять приемы проверки результата, Интерпретировать ответ, данные,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Выдвигать и обосновывать гипотезу, </w:t>
                  </w:r>
                  <w:proofErr w:type="gramStart"/>
                  <w:r w:rsidRPr="00D82193">
                    <w:rPr>
                      <w:rFonts w:ascii="Times New Roman" w:hAnsi="Times New Roman" w:cs="Times New Roman"/>
                      <w:sz w:val="24"/>
                      <w:szCs w:val="24"/>
                      <w:lang w:eastAsia="ru-RU"/>
                    </w:rPr>
                    <w:t>Формулировать</w:t>
                  </w:r>
                  <w:proofErr w:type="gramEnd"/>
                  <w:r w:rsidRPr="00D82193">
                    <w:rPr>
                      <w:rFonts w:ascii="Times New Roman" w:hAnsi="Times New Roman" w:cs="Times New Roman"/>
                      <w:sz w:val="24"/>
                      <w:szCs w:val="24"/>
                      <w:lang w:eastAsia="ru-RU"/>
                    </w:rPr>
                    <w:t> обобщения и выводы, Распознавать истинные и ложные высказывания об объектах,</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Строить высказывания, доказывать их соответствие условиям задачи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Приводить примеры и </w:t>
                  </w:r>
                  <w:proofErr w:type="spellStart"/>
                  <w:r w:rsidRPr="00D82193">
                    <w:rPr>
                      <w:rFonts w:ascii="Times New Roman" w:hAnsi="Times New Roman" w:cs="Times New Roman"/>
                      <w:sz w:val="24"/>
                      <w:szCs w:val="24"/>
                      <w:lang w:eastAsia="ru-RU"/>
                    </w:rPr>
                    <w:t>контрпримеры</w:t>
                  </w:r>
                  <w:proofErr w:type="spellEnd"/>
                  <w:r w:rsidRPr="00D82193">
                    <w:rPr>
                      <w:rFonts w:ascii="Times New Roman" w:hAnsi="Times New Roman" w:cs="Times New Roman"/>
                      <w:sz w:val="24"/>
                      <w:szCs w:val="24"/>
                      <w:lang w:eastAsia="ru-RU"/>
                    </w:rPr>
                    <w:t>, </w:t>
                  </w:r>
                  <w:proofErr w:type="gramStart"/>
                  <w:r w:rsidRPr="00D82193">
                    <w:rPr>
                      <w:rFonts w:ascii="Times New Roman" w:hAnsi="Times New Roman" w:cs="Times New Roman"/>
                      <w:sz w:val="24"/>
                      <w:szCs w:val="24"/>
                      <w:lang w:eastAsia="ru-RU"/>
                    </w:rPr>
                    <w:t>Выявлять</w:t>
                  </w:r>
                  <w:proofErr w:type="gramEnd"/>
                  <w:r w:rsidRPr="00D82193">
                    <w:rPr>
                      <w:rFonts w:ascii="Times New Roman" w:hAnsi="Times New Roman" w:cs="Times New Roman"/>
                      <w:sz w:val="24"/>
                      <w:szCs w:val="24"/>
                      <w:lang w:eastAsia="ru-RU"/>
                    </w:rPr>
                    <w:t> сходства и различия объектов, Измерять объекты, Конструировать математические отношения,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Моделировать ситуацию математически, </w:t>
                  </w:r>
                  <w:proofErr w:type="gramStart"/>
                  <w:r w:rsidRPr="00D82193">
                    <w:rPr>
                      <w:rFonts w:ascii="Times New Roman" w:hAnsi="Times New Roman" w:cs="Times New Roman"/>
                      <w:sz w:val="24"/>
                      <w:szCs w:val="24"/>
                      <w:lang w:eastAsia="ru-RU"/>
                    </w:rPr>
                    <w:t>Доказывать</w:t>
                  </w:r>
                  <w:proofErr w:type="gramEnd"/>
                  <w:r w:rsidRPr="00D82193">
                    <w:rPr>
                      <w:rFonts w:ascii="Times New Roman" w:hAnsi="Times New Roman" w:cs="Times New Roman"/>
                      <w:sz w:val="24"/>
                      <w:szCs w:val="24"/>
                      <w:lang w:eastAsia="ru-RU"/>
                    </w:rPr>
                    <w:t xml:space="preserve"> истинность утверждения на основе данных и решения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Планировать ход и контролировать   результат решения математической задачи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Фиксировать ответ в заданной форме</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Беседа, групповая работа, индивидуальная работа</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«Электробус»:</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открытый банк заданий, 2021</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hyperlink r:id="rId58"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19.</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Геометрические формы вокруг нас</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(«Поделки из пластиковой бутылки», «Ковровая дорожка»)</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Размеры пространственной и плоской геометрических</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фигур.</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Действия с геометрическими величинами - длиной, площадью, объемом (вычисление, переход от одних единиц к другим, сравнение).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Прямо пропорциональная зависимость величин.</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Действия с натуральными числами, десятичными дробями.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Процент от числа.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0" w:type="auto"/>
                  <w:vMerge/>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групповая работа, индивидуальная работа</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«Поделки из пластиковой бутылки»: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открытый банк </w:t>
                  </w:r>
                  <w:proofErr w:type="gramStart"/>
                  <w:r w:rsidRPr="00D82193">
                    <w:rPr>
                      <w:rFonts w:ascii="Times New Roman" w:hAnsi="Times New Roman" w:cs="Times New Roman"/>
                      <w:sz w:val="24"/>
                      <w:szCs w:val="24"/>
                      <w:lang w:eastAsia="ru-RU"/>
                    </w:rPr>
                    <w:t>заданий,  2021</w:t>
                  </w:r>
                  <w:proofErr w:type="gramEnd"/>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hyperlink r:id="rId59"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20.</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Здоровый образ жизни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(«Калорийность питания», «Игра на льду»)</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Действия с натуральными числами, десятичными дробями (вычисление, округление, сравнение).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Прямо пропорциональная зависимость величин.</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Площадь прямоугольника.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Представление данных: таблица, столбчатая диаграмма.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Метод перебора вариантов.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w:t>
                  </w:r>
                </w:p>
              </w:tc>
              <w:tc>
                <w:tcPr>
                  <w:tcW w:w="0" w:type="auto"/>
                  <w:vMerge/>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групповая работа, индивидуальная работа</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«Калорийность питания»: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открытый банк заданий, 2019/2020</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hyperlink r:id="rId60"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21.</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школе и после школы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(«Игры в сети», «Занятия Алины»)</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Числовое выражение, значение выражения.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Единицы времени.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Масштаб карты, оценка расстояния.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Прямо пропорциональная зависимость величин.</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Признаки делимости натуральных чисел.</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Чтение диаграммы.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0" w:type="auto"/>
                  <w:vMerge/>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групповая работа, индивидуальная работа</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«Занятия Алины»: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открытый банк заданий, 2021</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hyperlink r:id="rId61"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tc>
            </w:tr>
            <w:tr w:rsidR="00D82193" w:rsidRPr="00D82193" w:rsidTr="00D82193">
              <w:tc>
                <w:tcPr>
                  <w:tcW w:w="14786" w:type="dxa"/>
                  <w:gridSpan w:val="7"/>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Модуль 5: Финансовая грамотность: «Школа финансовых </w:t>
                  </w:r>
                  <w:proofErr w:type="gramStart"/>
                  <w:r w:rsidRPr="00D82193">
                    <w:rPr>
                      <w:rFonts w:ascii="Times New Roman" w:hAnsi="Times New Roman" w:cs="Times New Roman"/>
                      <w:sz w:val="24"/>
                      <w:szCs w:val="24"/>
                      <w:lang w:eastAsia="ru-RU"/>
                    </w:rPr>
                    <w:t>решений»  (</w:t>
                  </w:r>
                  <w:proofErr w:type="gramEnd"/>
                  <w:r w:rsidRPr="00D82193">
                    <w:rPr>
                      <w:rFonts w:ascii="Times New Roman" w:hAnsi="Times New Roman" w:cs="Times New Roman"/>
                      <w:sz w:val="24"/>
                      <w:szCs w:val="24"/>
                      <w:lang w:eastAsia="ru-RU"/>
                    </w:rPr>
                    <w:t>4 ч)</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22.</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Семейный бюджет</w:t>
                  </w:r>
                  <w:proofErr w:type="gramStart"/>
                  <w:r w:rsidRPr="00D82193">
                    <w:rPr>
                      <w:rFonts w:ascii="Times New Roman" w:hAnsi="Times New Roman" w:cs="Times New Roman"/>
                      <w:sz w:val="24"/>
                      <w:szCs w:val="24"/>
                      <w:lang w:eastAsia="ru-RU"/>
                    </w:rPr>
                    <w:t>: :</w:t>
                  </w:r>
                  <w:proofErr w:type="gramEnd"/>
                  <w:r w:rsidRPr="00D82193">
                    <w:rPr>
                      <w:rFonts w:ascii="Times New Roman" w:hAnsi="Times New Roman" w:cs="Times New Roman"/>
                      <w:sz w:val="24"/>
                      <w:szCs w:val="24"/>
                      <w:lang w:eastAsia="ru-RU"/>
                    </w:rPr>
                    <w:t xml:space="preserve"> по доходам – и расход</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Бюджет семьи, доходы и расходы семьи, постоянные и переменные доходы, обязательные и необязательные расходы.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анализировать финансовую информацию.</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Мини- проект/</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группах/ Составление словаря-глоссария по теме.</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62" w:history="1">
                    <w:r w:rsidR="00D82193" w:rsidRPr="00D82193">
                      <w:rPr>
                        <w:rFonts w:ascii="Times New Roman" w:hAnsi="Times New Roman" w:cs="Times New Roman"/>
                        <w:color w:val="486DAA"/>
                        <w:sz w:val="24"/>
                        <w:szCs w:val="24"/>
                        <w:u w:val="single"/>
                        <w:lang w:eastAsia="ru-RU"/>
                      </w:rPr>
                      <w:t>http://skiv.instrao.ru/bank-zadaniy/finansovaya-gramotnost</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 «Доходы семьи» (2021, 5 класс)</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 «Две семьи»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(Просвещение, вып1:</w:t>
                  </w:r>
                  <w:r w:rsidRPr="00D82193">
                    <w:rPr>
                      <w:rFonts w:ascii="Times New Roman" w:hAnsi="Times New Roman" w:cs="Times New Roman"/>
                      <w:color w:val="000000"/>
                      <w:sz w:val="24"/>
                      <w:szCs w:val="24"/>
                      <w:shd w:val="clear" w:color="auto" w:fill="FFFFFF"/>
                      <w:lang w:eastAsia="ru-RU"/>
                    </w:rPr>
                    <w:t> Финансовая грамотность. Сборник эталонных заданий. Выпуск 1: Учебное пособие для общеобразовательны</w:t>
                  </w:r>
                  <w:r w:rsidRPr="00D82193">
                    <w:rPr>
                      <w:rFonts w:ascii="Times New Roman" w:hAnsi="Times New Roman" w:cs="Times New Roman"/>
                      <w:color w:val="000000"/>
                      <w:sz w:val="24"/>
                      <w:szCs w:val="24"/>
                      <w:shd w:val="clear" w:color="auto" w:fill="FFFFFF"/>
                      <w:lang w:eastAsia="ru-RU"/>
                    </w:rPr>
                    <w:lastRenderedPageBreak/>
                    <w:t xml:space="preserve">х организаций. Под редакцией Г. С. Ковалёвой, Е. Л. Рутковской. – М.; </w:t>
                  </w:r>
                  <w:proofErr w:type="gramStart"/>
                  <w:r w:rsidRPr="00D82193">
                    <w:rPr>
                      <w:rFonts w:ascii="Times New Roman" w:hAnsi="Times New Roman" w:cs="Times New Roman"/>
                      <w:color w:val="000000"/>
                      <w:sz w:val="24"/>
                      <w:szCs w:val="24"/>
                      <w:shd w:val="clear" w:color="auto" w:fill="FFFFFF"/>
                      <w:lang w:eastAsia="ru-RU"/>
                    </w:rPr>
                    <w:t>СПб.:</w:t>
                  </w:r>
                  <w:proofErr w:type="gramEnd"/>
                  <w:r w:rsidRPr="00D82193">
                    <w:rPr>
                      <w:rFonts w:ascii="Times New Roman" w:hAnsi="Times New Roman" w:cs="Times New Roman"/>
                      <w:color w:val="000000"/>
                      <w:sz w:val="24"/>
                      <w:szCs w:val="24"/>
                      <w:shd w:val="clear" w:color="auto" w:fill="FFFFFF"/>
                      <w:lang w:eastAsia="ru-RU"/>
                    </w:rPr>
                    <w:t xml:space="preserve"> Просвещение, 2020.)</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23.</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Непредвиденные расходы: как снизить риски финансовых затруднений</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Непредвиденные расходы, финансовый риск.</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Что такое и зачем нужна финансовая подушка безопасности.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анализировать финансовую информацию.</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Командная игра/ мини-диспут.</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63" w:history="1">
                    <w:r w:rsidR="00D82193" w:rsidRPr="00D82193">
                      <w:rPr>
                        <w:rFonts w:ascii="Times New Roman" w:hAnsi="Times New Roman" w:cs="Times New Roman"/>
                        <w:color w:val="486DAA"/>
                        <w:sz w:val="24"/>
                        <w:szCs w:val="24"/>
                        <w:u w:val="single"/>
                        <w:lang w:eastAsia="ru-RU"/>
                      </w:rPr>
                      <w:t>http://skiv.instrao.ru/bank-zadaniy/finansovaya-gramotnost</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 «Непредвиденная трата», (2022, 5 класс)</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 «Интересные выходные» (2021, 6 класс)</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24.</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 чем можно сэкономить: тот без нужды живет, кто деньги бережет</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Финансовое планирование, рациональное поведение, экономия семейного бюджета</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анализировать финансовую информацию.</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конкурс плакатов.</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64" w:history="1">
                    <w:r w:rsidR="00D82193" w:rsidRPr="00D82193">
                      <w:rPr>
                        <w:rFonts w:ascii="Times New Roman" w:hAnsi="Times New Roman" w:cs="Times New Roman"/>
                        <w:color w:val="486DAA"/>
                        <w:sz w:val="24"/>
                        <w:szCs w:val="24"/>
                        <w:u w:val="single"/>
                        <w:lang w:eastAsia="ru-RU"/>
                      </w:rPr>
                      <w:t>http://skiv.instrao.ru/bank-zadaniy/finansovaya-gramotnost</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 «Как составляли семейный бюджет» (2020, 5 класс)</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Комплекс «Экономичные и неэкономичные </w:t>
                  </w:r>
                  <w:r w:rsidRPr="00D82193">
                    <w:rPr>
                      <w:rFonts w:ascii="Times New Roman" w:hAnsi="Times New Roman" w:cs="Times New Roman"/>
                      <w:sz w:val="24"/>
                      <w:szCs w:val="24"/>
                      <w:lang w:eastAsia="ru-RU"/>
                    </w:rPr>
                    <w:lastRenderedPageBreak/>
                    <w:t>привычки» (2021, 7 класс)</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25.</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Самое главное о правилах ведения семейного бюджета</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Семейный бюджет, финансовое планирование, доходы и расходы семьи.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Рациональное  поведение</w:t>
                  </w:r>
                  <w:proofErr w:type="gramEnd"/>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анализировать финансовую информацию.</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Дискуссия/ мини-проект/ Составление советов по рациональному планированию семейного бюджета для публикации поста в социальных сетях (название, </w:t>
                  </w:r>
                  <w:proofErr w:type="spellStart"/>
                  <w:r w:rsidRPr="00D82193">
                    <w:rPr>
                      <w:rFonts w:ascii="Times New Roman" w:hAnsi="Times New Roman" w:cs="Times New Roman"/>
                      <w:sz w:val="24"/>
                      <w:szCs w:val="24"/>
                      <w:lang w:eastAsia="ru-RU"/>
                    </w:rPr>
                    <w:t>хэштеги</w:t>
                  </w:r>
                  <w:proofErr w:type="spellEnd"/>
                  <w:r w:rsidRPr="00D82193">
                    <w:rPr>
                      <w:rFonts w:ascii="Times New Roman" w:hAnsi="Times New Roman" w:cs="Times New Roman"/>
                      <w:sz w:val="24"/>
                      <w:szCs w:val="24"/>
                      <w:lang w:eastAsia="ru-RU"/>
                    </w:rPr>
                    <w:t>, иллюстрации, текст).</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65" w:history="1">
                    <w:r w:rsidR="00D82193" w:rsidRPr="00D82193">
                      <w:rPr>
                        <w:rFonts w:ascii="Times New Roman" w:hAnsi="Times New Roman" w:cs="Times New Roman"/>
                        <w:color w:val="486DAA"/>
                        <w:sz w:val="24"/>
                        <w:szCs w:val="24"/>
                        <w:u w:val="single"/>
                        <w:lang w:eastAsia="ru-RU"/>
                      </w:rPr>
                      <w:t>http://skiv.instrao.ru/bank-zadaniy/finansovaya-gramotnost</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 «Нужен ли семье автомобиль»</w:t>
                  </w:r>
                  <w:proofErr w:type="gramStart"/>
                  <w:r w:rsidRPr="00D82193">
                    <w:rPr>
                      <w:rFonts w:ascii="Times New Roman" w:hAnsi="Times New Roman" w:cs="Times New Roman"/>
                      <w:sz w:val="24"/>
                      <w:szCs w:val="24"/>
                      <w:lang w:eastAsia="ru-RU"/>
                    </w:rPr>
                    <w:t>, .</w:t>
                  </w:r>
                  <w:proofErr w:type="gramEnd"/>
                  <w:r w:rsidRPr="00D82193">
                    <w:rPr>
                      <w:rFonts w:ascii="Times New Roman" w:hAnsi="Times New Roman" w:cs="Times New Roman"/>
                      <w:color w:val="000000"/>
                      <w:sz w:val="24"/>
                      <w:szCs w:val="24"/>
                      <w:shd w:val="clear" w:color="auto" w:fill="FFFFFF"/>
                      <w:lang w:eastAsia="ru-RU"/>
                    </w:rPr>
                    <w:t xml:space="preserve"> Сборник эталонных заданий. Выпуск 2, часть 1: Учебное пособие для общеобразовательных организаций. Под редакцией Г. С. Ковалёвой, Е. Л. Рутковской. – М.; </w:t>
                  </w:r>
                  <w:proofErr w:type="gramStart"/>
                  <w:r w:rsidRPr="00D82193">
                    <w:rPr>
                      <w:rFonts w:ascii="Times New Roman" w:hAnsi="Times New Roman" w:cs="Times New Roman"/>
                      <w:color w:val="000000"/>
                      <w:sz w:val="24"/>
                      <w:szCs w:val="24"/>
                      <w:shd w:val="clear" w:color="auto" w:fill="FFFFFF"/>
                      <w:lang w:eastAsia="ru-RU"/>
                    </w:rPr>
                    <w:t>СПб.:</w:t>
                  </w:r>
                  <w:proofErr w:type="gramEnd"/>
                  <w:r w:rsidRPr="00D82193">
                    <w:rPr>
                      <w:rFonts w:ascii="Times New Roman" w:hAnsi="Times New Roman" w:cs="Times New Roman"/>
                      <w:color w:val="000000"/>
                      <w:sz w:val="24"/>
                      <w:szCs w:val="24"/>
                      <w:shd w:val="clear" w:color="auto" w:fill="FFFFFF"/>
                      <w:lang w:eastAsia="ru-RU"/>
                    </w:rPr>
                    <w:t xml:space="preserve"> Просвещение, 2020.</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14786" w:type="dxa"/>
                  <w:gridSpan w:val="7"/>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Интегрированные занятия: Финансовая грамотность+ </w:t>
                  </w:r>
                  <w:proofErr w:type="gramStart"/>
                  <w:r w:rsidRPr="00D82193">
                    <w:rPr>
                      <w:rFonts w:ascii="Times New Roman" w:hAnsi="Times New Roman" w:cs="Times New Roman"/>
                      <w:sz w:val="24"/>
                      <w:szCs w:val="24"/>
                      <w:lang w:eastAsia="ru-RU"/>
                    </w:rPr>
                    <w:t>Математика  (</w:t>
                  </w:r>
                  <w:proofErr w:type="gramEnd"/>
                  <w:r w:rsidRPr="00D82193">
                    <w:rPr>
                      <w:rFonts w:ascii="Times New Roman" w:hAnsi="Times New Roman" w:cs="Times New Roman"/>
                      <w:sz w:val="24"/>
                      <w:szCs w:val="24"/>
                      <w:lang w:eastAsia="ru-RU"/>
                    </w:rPr>
                    <w:t>2 ч)</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26-27.</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«Копейка к копейке – проживет семейка»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«Семейный бюджет»</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Финансовая грамотность</w:t>
                  </w:r>
                  <w:r w:rsidRPr="00D82193">
                    <w:rPr>
                      <w:rFonts w:ascii="Times New Roman" w:hAnsi="Times New Roman" w:cs="Times New Roman"/>
                      <w:sz w:val="24"/>
                      <w:szCs w:val="24"/>
                      <w:lang w:eastAsia="ru-RU"/>
                    </w:rPr>
                    <w:t>: Семейный бюджет, финансовое планирование, доходы и расходы семьи, рациональное поведение.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lastRenderedPageBreak/>
                    <w:t>Математическая грамотность:</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Зависимость «цена – количество-стоимость».</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Вычисления с десятичными и обыкновенными дробями.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Вычисление процентов.</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lastRenderedPageBreak/>
                    <w:t>Финансовая грамотность</w:t>
                  </w:r>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Выявление и анализ финансовой информации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Оценка финансовых проблем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Применение финансовых знаний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Математическая грамотность:</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Извлекать информацию (из текста, таблицы, диаграммы), </w:t>
                  </w:r>
                  <w:proofErr w:type="gramStart"/>
                  <w:r w:rsidRPr="00D82193">
                    <w:rPr>
                      <w:rFonts w:ascii="Times New Roman" w:hAnsi="Times New Roman" w:cs="Times New Roman"/>
                      <w:sz w:val="24"/>
                      <w:szCs w:val="24"/>
                      <w:lang w:eastAsia="ru-RU"/>
                    </w:rPr>
                    <w:t>Распознавать</w:t>
                  </w:r>
                  <w:proofErr w:type="gramEnd"/>
                  <w:r w:rsidRPr="00D82193">
                    <w:rPr>
                      <w:rFonts w:ascii="Times New Roman" w:hAnsi="Times New Roman" w:cs="Times New Roman"/>
                      <w:sz w:val="24"/>
                      <w:szCs w:val="24"/>
                      <w:lang w:eastAsia="ru-RU"/>
                    </w:rPr>
                    <w:t> математические объекты, Моделировать ситуацию математически,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Устанавливать и использовать зависимости между величинами, данными,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Предлагать  и</w:t>
                  </w:r>
                  <w:proofErr w:type="gramEnd"/>
                  <w:r w:rsidRPr="00D82193">
                    <w:rPr>
                      <w:rFonts w:ascii="Times New Roman" w:hAnsi="Times New Roman" w:cs="Times New Roman"/>
                      <w:sz w:val="24"/>
                      <w:szCs w:val="24"/>
                      <w:lang w:eastAsia="ru-RU"/>
                    </w:rPr>
                    <w:t xml:space="preserve"> обсуждать способы решения, Прикидывать, оценивать, вычислять результат.</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Решение ситуативных и проблемных задач</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Игра-</w:t>
                  </w:r>
                  <w:proofErr w:type="spellStart"/>
                  <w:r w:rsidRPr="00D82193">
                    <w:rPr>
                      <w:rFonts w:ascii="Times New Roman" w:hAnsi="Times New Roman" w:cs="Times New Roman"/>
                      <w:sz w:val="24"/>
                      <w:szCs w:val="24"/>
                      <w:lang w:eastAsia="ru-RU"/>
                    </w:rPr>
                    <w:t>квест</w:t>
                  </w:r>
                  <w:proofErr w:type="spellEnd"/>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Групповая работа, индивидуальная работа</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66" w:history="1">
                    <w:r w:rsidR="00D82193" w:rsidRPr="00D82193">
                      <w:rPr>
                        <w:rFonts w:ascii="Times New Roman" w:hAnsi="Times New Roman" w:cs="Times New Roman"/>
                        <w:color w:val="486DAA"/>
                        <w:sz w:val="24"/>
                        <w:szCs w:val="24"/>
                        <w:u w:val="single"/>
                        <w:lang w:eastAsia="ru-RU"/>
                      </w:rPr>
                      <w:t>http://skiv.instrao.ru/bank-zadaniy/finansovaya-gramotnost</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 «Дорога в школу» (2022, 6 класс)</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Комплекс «День рождения мечты» (2022, 6 класс)</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14786" w:type="dxa"/>
                  <w:gridSpan w:val="7"/>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Модуль 6: Глобальные компетенции «Роскошь общения. Ты, я, мы отвечаем за планету.  Мы учимся самоорганизации и помогаем сохранить </w:t>
                  </w:r>
                  <w:proofErr w:type="gramStart"/>
                  <w:r w:rsidRPr="00D82193">
                    <w:rPr>
                      <w:rFonts w:ascii="Times New Roman" w:hAnsi="Times New Roman" w:cs="Times New Roman"/>
                      <w:sz w:val="24"/>
                      <w:szCs w:val="24"/>
                      <w:lang w:eastAsia="ru-RU"/>
                    </w:rPr>
                    <w:t>природу  »</w:t>
                  </w:r>
                  <w:proofErr w:type="gramEnd"/>
                  <w:r w:rsidRPr="00D82193">
                    <w:rPr>
                      <w:rFonts w:ascii="Times New Roman" w:hAnsi="Times New Roman" w:cs="Times New Roman"/>
                      <w:sz w:val="24"/>
                      <w:szCs w:val="24"/>
                      <w:lang w:eastAsia="ru-RU"/>
                    </w:rPr>
                    <w:t xml:space="preserve"> (5 ч)</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28.</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Мы разные, но решаем общие задачи</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Межкультурное взаимодействие</w:t>
                  </w:r>
                  <w:r w:rsidRPr="00D82193">
                    <w:rPr>
                      <w:rFonts w:ascii="Times New Roman" w:hAnsi="Times New Roman" w:cs="Times New Roman"/>
                      <w:sz w:val="24"/>
                      <w:szCs w:val="24"/>
                      <w:lang w:eastAsia="ru-RU"/>
                    </w:rPr>
                    <w:t>: успешное и уважительное взаимодействие между людьми, понимание и оценка различных взглядов и мировоззрений.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Обычаи и традиции разных стран и народов</w:t>
                  </w:r>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Приводить примеры взаимодействия между людьми, представляющими различные культуры.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оценивать различные мнения и точки зрения о роли традиций и обычаев в общении между людьми.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Аргументировать свое мнения.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Объяснять сложные ситуации и проблемы, которые могут возникнуть при незнании или игнорировании традиций представителей других народов.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их последствия и предлагать пути решения возникших проблем.</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 обсуждение / игровая деятельность / решение познавательных задач и разбор ситуаций</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67"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Ситуации «И как вы там живете»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«Привет, меня зовут </w:t>
                  </w:r>
                  <w:proofErr w:type="spellStart"/>
                  <w:r w:rsidRPr="00D82193">
                    <w:rPr>
                      <w:rFonts w:ascii="Times New Roman" w:hAnsi="Times New Roman" w:cs="Times New Roman"/>
                      <w:sz w:val="24"/>
                      <w:szCs w:val="24"/>
                      <w:lang w:eastAsia="ru-RU"/>
                    </w:rPr>
                    <w:t>Грун</w:t>
                  </w:r>
                  <w:proofErr w:type="spellEnd"/>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«Учим иностранный»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29-30.</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Узнаем традиции и обычаи и учитываем их в общении. </w:t>
                  </w:r>
                  <w:r w:rsidRPr="00D82193">
                    <w:rPr>
                      <w:rFonts w:ascii="Times New Roman" w:hAnsi="Times New Roman" w:cs="Times New Roman"/>
                      <w:sz w:val="24"/>
                      <w:szCs w:val="24"/>
                      <w:lang w:eastAsia="ru-RU"/>
                    </w:rPr>
                    <w:lastRenderedPageBreak/>
                    <w:t>Соблюдаем правила. Участвуем в самоуправлении</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2</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Межкультурное взаимодействие</w:t>
                  </w:r>
                  <w:r w:rsidRPr="00D82193">
                    <w:rPr>
                      <w:rFonts w:ascii="Times New Roman" w:hAnsi="Times New Roman" w:cs="Times New Roman"/>
                      <w:sz w:val="24"/>
                      <w:szCs w:val="24"/>
                      <w:lang w:eastAsia="ru-RU"/>
                    </w:rPr>
                    <w:t xml:space="preserve">: изучение проблем межкультурного взаимодействия, успешное и </w:t>
                  </w:r>
                  <w:r w:rsidRPr="00D82193">
                    <w:rPr>
                      <w:rFonts w:ascii="Times New Roman" w:hAnsi="Times New Roman" w:cs="Times New Roman"/>
                      <w:sz w:val="24"/>
                      <w:szCs w:val="24"/>
                      <w:lang w:eastAsia="ru-RU"/>
                    </w:rPr>
                    <w:lastRenderedPageBreak/>
                    <w:t>уважительное взаимодействие между людьми.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Нормы и правила в школе и дома</w:t>
                  </w:r>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Правила поведения в обществе.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Самоуправление в школьном коллективе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Выявлять и оценивать различные мнения и точки зрения о роли норм и правил в жизни семьи, школьного коллектива, общества в целом.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Аргументировать свое мнения.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Объяснять пути решения сложных ситуаций и проблем, которые могут возникнуть в коллективе.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Беседа / обсуждение / решение познавательных задач и разбор ситуаций</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68"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«Как отметить день рождения»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«Кого выбрать в школьный совет»</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«Тишина в библиотеке»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«Подарок»</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31.</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Глобальные проблемы в нашей жизни</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Глобальные проблемы:</w:t>
                  </w:r>
                  <w:r w:rsidRPr="00D82193">
                    <w:rPr>
                      <w:rFonts w:ascii="Times New Roman" w:hAnsi="Times New Roman" w:cs="Times New Roman"/>
                      <w:sz w:val="24"/>
                      <w:szCs w:val="24"/>
                      <w:lang w:eastAsia="ru-RU"/>
                    </w:rPr>
                    <w:t> изучение взаимосвязи глобальных и локальных проблем, проявления глобальных проблем на локальном уровне;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действия в интересах общественного благополучия и устойчивого развития.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Экологические проблемы. Глобальные проблемы, связанные со здравоохранением. </w:t>
                  </w:r>
                  <w:r w:rsidRPr="00D82193">
                    <w:rPr>
                      <w:rFonts w:ascii="Times New Roman" w:hAnsi="Times New Roman" w:cs="Times New Roman"/>
                      <w:sz w:val="24"/>
                      <w:szCs w:val="24"/>
                      <w:lang w:eastAsia="ru-RU"/>
                    </w:rPr>
                    <w:t>Отношение к здоровью как ценности.</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Анализировать локальные ситуации, в которых проявляются глобальные проблемы.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Приводить примеры взаимосвязи глобальных и локальных (местных) проблем.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познавательных задач и разбор ситуаций / игровая деятельность</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69"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Ситуации «Руководство для лентяев»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«Новая игра»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лесу родилась елочка»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Глобальные компетенции. Сборник эталонных заданий. Выпуск 1.</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Ситуации «Здоровье»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«Новенькая»</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32.</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Заботимся о природе</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Глобальные проблемы: возможности общества в преодолении воздействия </w:t>
                  </w:r>
                  <w:r w:rsidRPr="00D82193">
                    <w:rPr>
                      <w:rFonts w:ascii="Times New Roman" w:hAnsi="Times New Roman" w:cs="Times New Roman"/>
                      <w:sz w:val="24"/>
                      <w:szCs w:val="24"/>
                      <w:lang w:eastAsia="ru-RU"/>
                    </w:rPr>
                    <w:lastRenderedPageBreak/>
                    <w:t>глобальных проблем или в их решении.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Экологические проблемы</w:t>
                  </w:r>
                  <w:r w:rsidRPr="00D82193">
                    <w:rPr>
                      <w:rFonts w:ascii="Times New Roman" w:hAnsi="Times New Roman" w:cs="Times New Roman"/>
                      <w:sz w:val="24"/>
                      <w:szCs w:val="24"/>
                      <w:lang w:eastAsia="ru-RU"/>
                    </w:rPr>
                    <w:t> и возможности их решения.</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Приводить примеры участия в решении экологических проблем.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Аргументировать свое мнение о необходимости и возможности решения экологических проблем.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Оценивать </w:t>
                  </w:r>
                  <w:proofErr w:type="spellStart"/>
                  <w:r w:rsidRPr="00D82193">
                    <w:rPr>
                      <w:rFonts w:ascii="Times New Roman" w:hAnsi="Times New Roman" w:cs="Times New Roman"/>
                      <w:sz w:val="24"/>
                      <w:szCs w:val="24"/>
                      <w:lang w:eastAsia="ru-RU"/>
                    </w:rPr>
                    <w:t>действич</w:t>
                  </w:r>
                  <w:proofErr w:type="spellEnd"/>
                  <w:r w:rsidRPr="00D82193">
                    <w:rPr>
                      <w:rFonts w:ascii="Times New Roman" w:hAnsi="Times New Roman" w:cs="Times New Roman"/>
                      <w:sz w:val="24"/>
                      <w:szCs w:val="24"/>
                      <w:lang w:eastAsia="ru-RU"/>
                    </w:rPr>
                    <w:t>, которые ведут к преодолению глобальных проблем.</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Беседа / обсуждение / решение познавательных </w:t>
                  </w:r>
                  <w:r w:rsidRPr="00D82193">
                    <w:rPr>
                      <w:rFonts w:ascii="Times New Roman" w:hAnsi="Times New Roman" w:cs="Times New Roman"/>
                      <w:sz w:val="24"/>
                      <w:szCs w:val="24"/>
                      <w:lang w:eastAsia="ru-RU"/>
                    </w:rPr>
                    <w:lastRenderedPageBreak/>
                    <w:t>задач и разбор ситуаций</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70"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Ситуации «Спасем </w:t>
                  </w:r>
                  <w:proofErr w:type="spellStart"/>
                  <w:r w:rsidRPr="00D82193">
                    <w:rPr>
                      <w:rFonts w:ascii="Times New Roman" w:hAnsi="Times New Roman" w:cs="Times New Roman"/>
                      <w:sz w:val="24"/>
                      <w:szCs w:val="24"/>
                      <w:lang w:eastAsia="ru-RU"/>
                    </w:rPr>
                    <w:t>орангутанов</w:t>
                  </w:r>
                  <w:proofErr w:type="spellEnd"/>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«Зачем так много животных»</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«Где мне посадить дерево»</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Глобальные компетенции. Сборник эталонных заданий. Выпуск 1.</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Ситуация «Зоопарк»</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14786" w:type="dxa"/>
                  <w:gridSpan w:val="7"/>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Подведение итогов программы. Рефлексивное занятие 2.</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33.</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 программы.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Самооценка результатов деятельности на занятиях</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Оценка (самооценка) уровня </w:t>
                  </w:r>
                  <w:proofErr w:type="spellStart"/>
                  <w:r w:rsidRPr="00D82193">
                    <w:rPr>
                      <w:rFonts w:ascii="Times New Roman" w:hAnsi="Times New Roman" w:cs="Times New Roman"/>
                      <w:sz w:val="24"/>
                      <w:szCs w:val="24"/>
                      <w:lang w:eastAsia="ru-RU"/>
                    </w:rPr>
                    <w:t>сформированности</w:t>
                  </w:r>
                  <w:proofErr w:type="spellEnd"/>
                  <w:r w:rsidRPr="00D82193">
                    <w:rPr>
                      <w:rFonts w:ascii="Times New Roman" w:hAnsi="Times New Roman" w:cs="Times New Roman"/>
                      <w:sz w:val="24"/>
                      <w:szCs w:val="24"/>
                      <w:lang w:eastAsia="ru-RU"/>
                    </w:rPr>
                    <w:t xml:space="preserve"> функциональной 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результаты своей деятельности.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Аргументировать и обосновывать свою позицию.</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Осуществлять сотрудничество со сверстниками.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Учитывать разные мнения.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Групповая работа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Для конкретизации проявления </w:t>
                  </w:r>
                  <w:proofErr w:type="spellStart"/>
                  <w:r w:rsidRPr="00D82193">
                    <w:rPr>
                      <w:rFonts w:ascii="Times New Roman" w:hAnsi="Times New Roman" w:cs="Times New Roman"/>
                      <w:sz w:val="24"/>
                      <w:szCs w:val="24"/>
                      <w:lang w:eastAsia="ru-RU"/>
                    </w:rPr>
                    <w:t>сформированности</w:t>
                  </w:r>
                  <w:proofErr w:type="spellEnd"/>
                  <w:r w:rsidRPr="00D82193">
                    <w:rPr>
                      <w:rFonts w:ascii="Times New Roman" w:hAnsi="Times New Roman" w:cs="Times New Roman"/>
                      <w:sz w:val="24"/>
                      <w:szCs w:val="24"/>
                      <w:lang w:eastAsia="ru-RU"/>
                    </w:rPr>
                    <w:t xml:space="preserve"> </w:t>
                  </w:r>
                  <w:proofErr w:type="gramStart"/>
                  <w:r w:rsidRPr="00D82193">
                    <w:rPr>
                      <w:rFonts w:ascii="Times New Roman" w:hAnsi="Times New Roman" w:cs="Times New Roman"/>
                      <w:sz w:val="24"/>
                      <w:szCs w:val="24"/>
                      <w:lang w:eastAsia="ru-RU"/>
                    </w:rPr>
                    <w:t>отдельных  уровней</w:t>
                  </w:r>
                  <w:proofErr w:type="gramEnd"/>
                  <w:r w:rsidRPr="00D82193">
                    <w:rPr>
                      <w:rFonts w:ascii="Times New Roman" w:hAnsi="Times New Roman" w:cs="Times New Roman"/>
                      <w:sz w:val="24"/>
                      <w:szCs w:val="24"/>
                      <w:lang w:eastAsia="ru-RU"/>
                    </w:rPr>
                    <w:t xml:space="preserve"> ФГ используются примеры заданий разного уровня ФГ (</w:t>
                  </w:r>
                  <w:hyperlink r:id="rId71"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tc>
            </w:tr>
            <w:tr w:rsidR="00D82193" w:rsidRPr="00D82193" w:rsidTr="00D82193">
              <w:tc>
                <w:tcPr>
                  <w:tcW w:w="623"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34.</w:t>
                  </w:r>
                </w:p>
              </w:tc>
              <w:tc>
                <w:tcPr>
                  <w:tcW w:w="269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Итоговое занятие</w:t>
                  </w:r>
                </w:p>
              </w:tc>
              <w:tc>
                <w:tcPr>
                  <w:tcW w:w="104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8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Демонстрация итогов внеурочных занятий по ФГ (открытое мероприятие для школы и родителей).</w:t>
                  </w:r>
                </w:p>
              </w:tc>
              <w:tc>
                <w:tcPr>
                  <w:tcW w:w="228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Решение практических </w:t>
                  </w:r>
                  <w:proofErr w:type="gramStart"/>
                  <w:r w:rsidRPr="00D82193">
                    <w:rPr>
                      <w:rFonts w:ascii="Times New Roman" w:hAnsi="Times New Roman" w:cs="Times New Roman"/>
                      <w:sz w:val="24"/>
                      <w:szCs w:val="24"/>
                      <w:lang w:eastAsia="ru-RU"/>
                    </w:rPr>
                    <w:t>задач,  успешное</w:t>
                  </w:r>
                  <w:proofErr w:type="gramEnd"/>
                  <w:r w:rsidRPr="00D82193">
                    <w:rPr>
                      <w:rFonts w:ascii="Times New Roman" w:hAnsi="Times New Roman" w:cs="Times New Roman"/>
                      <w:sz w:val="24"/>
                      <w:szCs w:val="24"/>
                      <w:lang w:eastAsia="ru-RU"/>
                    </w:rPr>
                    <w:t xml:space="preserve"> межличностного общение в совместной деятельности, активное участие в коллективных учебно-исследовательских, проектных и других творческих работах.</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Просмотр слайд-шоу с фотографиями и видео, сделанными педагогами и детьми во время занятий.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Театрализованное представление,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фестиваль, выставка работ</w:t>
                  </w:r>
                </w:p>
              </w:tc>
              <w:tc>
                <w:tcPr>
                  <w:tcW w:w="288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bl>
          <w:p w:rsidR="00D82193" w:rsidRPr="00D82193" w:rsidRDefault="00D82193" w:rsidP="00D82193">
            <w:pPr>
              <w:pStyle w:val="a6"/>
              <w:rPr>
                <w:rFonts w:ascii="Times New Roman" w:hAnsi="Times New Roman" w:cs="Times New Roman"/>
                <w:sz w:val="24"/>
                <w:szCs w:val="24"/>
                <w:lang w:eastAsia="ru-RU"/>
              </w:rPr>
            </w:pP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Default="00B842FC" w:rsidP="00B842FC">
            <w:pPr>
              <w:pStyle w:val="a6"/>
              <w:jc w:val="center"/>
              <w:rPr>
                <w:rFonts w:ascii="Times New Roman" w:hAnsi="Times New Roman" w:cs="Times New Roman"/>
                <w:b/>
                <w:sz w:val="24"/>
                <w:szCs w:val="24"/>
                <w:lang w:eastAsia="ru-RU"/>
              </w:rPr>
            </w:pPr>
          </w:p>
          <w:p w:rsidR="00B842FC" w:rsidRPr="00E668B2" w:rsidRDefault="00B842FC" w:rsidP="00B842FC">
            <w:pPr>
              <w:pStyle w:val="a6"/>
              <w:jc w:val="center"/>
              <w:rPr>
                <w:rFonts w:ascii="Times New Roman" w:hAnsi="Times New Roman" w:cs="Times New Roman"/>
                <w:b/>
                <w:sz w:val="24"/>
                <w:szCs w:val="24"/>
                <w:lang w:eastAsia="ru-RU"/>
              </w:rPr>
            </w:pPr>
            <w:r w:rsidRPr="00E668B2">
              <w:rPr>
                <w:rFonts w:ascii="Times New Roman" w:hAnsi="Times New Roman" w:cs="Times New Roman"/>
                <w:b/>
                <w:sz w:val="24"/>
                <w:szCs w:val="24"/>
                <w:lang w:eastAsia="ru-RU"/>
              </w:rPr>
              <w:t>ТЕМАТИЧЕСКОЕ ПЛАНИРОВАНИЕ</w:t>
            </w:r>
          </w:p>
          <w:p w:rsidR="00B842FC" w:rsidRDefault="00B842FC" w:rsidP="00B842FC">
            <w:pPr>
              <w:pStyle w:val="a6"/>
              <w:jc w:val="center"/>
              <w:rPr>
                <w:rFonts w:ascii="Times New Roman" w:hAnsi="Times New Roman" w:cs="Times New Roman"/>
                <w:b/>
                <w:sz w:val="24"/>
                <w:szCs w:val="24"/>
                <w:lang w:eastAsia="ru-RU"/>
              </w:rPr>
            </w:pPr>
          </w:p>
          <w:p w:rsidR="00D82193" w:rsidRPr="00B842FC" w:rsidRDefault="00D82193" w:rsidP="00B842FC">
            <w:pPr>
              <w:pStyle w:val="a6"/>
              <w:jc w:val="center"/>
              <w:rPr>
                <w:rFonts w:ascii="Times New Roman" w:hAnsi="Times New Roman" w:cs="Times New Roman"/>
                <w:b/>
                <w:sz w:val="24"/>
                <w:szCs w:val="24"/>
                <w:lang w:eastAsia="ru-RU"/>
              </w:rPr>
            </w:pPr>
            <w:r w:rsidRPr="00B842FC">
              <w:rPr>
                <w:rFonts w:ascii="Times New Roman" w:hAnsi="Times New Roman" w:cs="Times New Roman"/>
                <w:b/>
                <w:sz w:val="24"/>
                <w:szCs w:val="24"/>
                <w:lang w:eastAsia="ru-RU"/>
              </w:rPr>
              <w:t>7 класс</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bl>
            <w:tblPr>
              <w:tblW w:w="14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0"/>
              <w:gridCol w:w="1538"/>
              <w:gridCol w:w="446"/>
              <w:gridCol w:w="2004"/>
              <w:gridCol w:w="4889"/>
              <w:gridCol w:w="2031"/>
              <w:gridCol w:w="95"/>
              <w:gridCol w:w="2503"/>
              <w:gridCol w:w="61"/>
            </w:tblGrid>
            <w:tr w:rsidR="00D82193" w:rsidRPr="00D82193" w:rsidTr="00D82193">
              <w:tc>
                <w:tcPr>
                  <w:tcW w:w="675" w:type="dxa"/>
                  <w:tcBorders>
                    <w:top w:val="single" w:sz="8"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w:t>
                  </w:r>
                </w:p>
              </w:tc>
              <w:tc>
                <w:tcPr>
                  <w:tcW w:w="2694"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Тема</w:t>
                  </w:r>
                </w:p>
              </w:tc>
              <w:tc>
                <w:tcPr>
                  <w:tcW w:w="992"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Кол-во часов</w:t>
                  </w:r>
                </w:p>
              </w:tc>
              <w:tc>
                <w:tcPr>
                  <w:tcW w:w="3260"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Основное содержание</w:t>
                  </w:r>
                </w:p>
              </w:tc>
              <w:tc>
                <w:tcPr>
                  <w:tcW w:w="2268"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Основные виды деятельности</w:t>
                  </w:r>
                </w:p>
              </w:tc>
              <w:tc>
                <w:tcPr>
                  <w:tcW w:w="1985"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Формы проведения занятий</w:t>
                  </w:r>
                </w:p>
              </w:tc>
              <w:tc>
                <w:tcPr>
                  <w:tcW w:w="2912" w:type="dxa"/>
                  <w:gridSpan w:val="2"/>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Электронные (цифровые) образовательные ресурсы</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Введение в курс «Функциональная грамотность» для учащихся 7 класса.</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Введение</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Ожидания каждого школьника и группы в целом от совместной работы. Обсуждение планов и организации </w:t>
                  </w:r>
                  <w:r w:rsidRPr="00D82193">
                    <w:rPr>
                      <w:rFonts w:ascii="Times New Roman" w:hAnsi="Times New Roman" w:cs="Times New Roman"/>
                      <w:sz w:val="24"/>
                      <w:szCs w:val="24"/>
                      <w:lang w:eastAsia="ru-RU"/>
                    </w:rPr>
                    <w:lastRenderedPageBreak/>
                    <w:t>работы в рамках программы.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Развить мотивацию к целенаправленной социально значимой деятельности; стремление быть полезным, интерес к социальному сотрудничеству;</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Сформировать внутреннюю позиции личности как особого ценностного отношения к себе, окружающим людям и жизни в целом;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Сформировать установку на активное участие в решении практических задач, осознанием важности образования на протяжении всей жизни для успешной профессиональной деятельности и развитием необходимых умений;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Приобрести опыт успешного межличностного общения;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9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Игры и упражнения, помогающие объединить участников программы, которые будут посещать занятия.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работа в группах, планирование работы.</w:t>
                  </w:r>
                </w:p>
              </w:tc>
              <w:tc>
                <w:tcPr>
                  <w:tcW w:w="2912"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Российской электронной школы (РЭШ, </w:t>
                  </w:r>
                  <w:hyperlink r:id="rId72" w:history="1">
                    <w:r w:rsidRPr="00D82193">
                      <w:rPr>
                        <w:rFonts w:ascii="Times New Roman" w:hAnsi="Times New Roman" w:cs="Times New Roman"/>
                        <w:color w:val="486DAA"/>
                        <w:sz w:val="24"/>
                        <w:szCs w:val="24"/>
                        <w:u w:val="single"/>
                        <w:lang w:eastAsia="ru-RU"/>
                      </w:rPr>
                      <w:t>https://fg.resh.edu.ru/</w:t>
                    </w:r>
                  </w:hyperlink>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портал ФГБНУ ИСРО </w:t>
                  </w:r>
                  <w:proofErr w:type="gramStart"/>
                  <w:r w:rsidRPr="00D82193">
                    <w:rPr>
                      <w:rFonts w:ascii="Times New Roman" w:hAnsi="Times New Roman" w:cs="Times New Roman"/>
                      <w:sz w:val="24"/>
                      <w:szCs w:val="24"/>
                      <w:lang w:eastAsia="ru-RU"/>
                    </w:rPr>
                    <w:t>РАО,  Сетевой</w:t>
                  </w:r>
                  <w:proofErr w:type="gramEnd"/>
                  <w:r w:rsidRPr="00D82193">
                    <w:rPr>
                      <w:rFonts w:ascii="Times New Roman" w:hAnsi="Times New Roman" w:cs="Times New Roman"/>
                      <w:sz w:val="24"/>
                      <w:szCs w:val="24"/>
                      <w:lang w:eastAsia="ru-RU"/>
                    </w:rPr>
                    <w:t xml:space="preserve"> комплекс информационного взаимодействия субъектов Российской Федерации в проекте «Мониторинг формирования функциональной грамотности учащихся» (</w:t>
                  </w:r>
                  <w:hyperlink r:id="rId73"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материалы из пособий «Функциональная грамотность. Учимся для жизни» издательства «Просвещение».</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Модуль 1: Читательская грамотность: </w:t>
                  </w:r>
                  <w:proofErr w:type="gramStart"/>
                  <w:r w:rsidRPr="00D82193">
                    <w:rPr>
                      <w:rFonts w:ascii="Times New Roman" w:hAnsi="Times New Roman" w:cs="Times New Roman"/>
                      <w:sz w:val="24"/>
                      <w:szCs w:val="24"/>
                      <w:lang w:eastAsia="ru-RU"/>
                    </w:rPr>
                    <w:t>В</w:t>
                  </w:r>
                  <w:proofErr w:type="gramEnd"/>
                  <w:r w:rsidRPr="00D82193">
                    <w:rPr>
                      <w:rFonts w:ascii="Times New Roman" w:hAnsi="Times New Roman" w:cs="Times New Roman"/>
                      <w:sz w:val="24"/>
                      <w:szCs w:val="24"/>
                      <w:lang w:eastAsia="ru-RU"/>
                    </w:rPr>
                    <w:t xml:space="preserve"> мире текстов: от этикетки до повести» (5 ч)</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Смысл жизни (Я и моя жизнь)</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Авторский замысел и читательские установки (художественный текст)</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Интегрировать и интерпретировать информацию</w:t>
                  </w:r>
                </w:p>
              </w:tc>
              <w:tc>
                <w:tcPr>
                  <w:tcW w:w="19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Дискуссия</w:t>
                  </w:r>
                </w:p>
              </w:tc>
              <w:tc>
                <w:tcPr>
                  <w:tcW w:w="2912"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«Чудо на своём месте»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Демонстрационный вариант 2019 (</w:t>
                  </w:r>
                  <w:hyperlink r:id="rId74"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Человек и книга</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Особенности чтения и понимания электронных текстов (учебно-справочный текст)</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Использовать информацию из текста для решения практической задачи</w:t>
                  </w:r>
                </w:p>
              </w:tc>
              <w:tc>
                <w:tcPr>
                  <w:tcW w:w="19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Практикум в компьютерном классе</w:t>
                  </w:r>
                </w:p>
              </w:tc>
              <w:tc>
                <w:tcPr>
                  <w:tcW w:w="2912"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«Справочное бюро»</w:t>
                  </w:r>
                </w:p>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75" w:history="1">
                    <w:r w:rsidR="00D82193" w:rsidRPr="00D82193">
                      <w:rPr>
                        <w:rFonts w:ascii="Times New Roman" w:hAnsi="Times New Roman" w:cs="Times New Roman"/>
                        <w:color w:val="486DAA"/>
                        <w:sz w:val="24"/>
                        <w:szCs w:val="24"/>
                        <w:u w:val="single"/>
                        <w:lang w:eastAsia="ru-RU"/>
                      </w:rPr>
                      <w:t>http://skiv.instrao.ru/bank-zadaniy/chitatelskaya-gramotnost/</w:t>
                    </w:r>
                  </w:hyperlink>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Проблемы повседневности (выбор товаров и услуг)</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Чтение и понимание </w:t>
                  </w:r>
                  <w:proofErr w:type="spellStart"/>
                  <w:r w:rsidRPr="00D82193">
                    <w:rPr>
                      <w:rFonts w:ascii="Times New Roman" w:hAnsi="Times New Roman" w:cs="Times New Roman"/>
                      <w:sz w:val="24"/>
                      <w:szCs w:val="24"/>
                      <w:lang w:eastAsia="ru-RU"/>
                    </w:rPr>
                    <w:t>несплошных</w:t>
                  </w:r>
                  <w:proofErr w:type="spellEnd"/>
                  <w:r w:rsidRPr="00D82193">
                    <w:rPr>
                      <w:rFonts w:ascii="Times New Roman" w:hAnsi="Times New Roman" w:cs="Times New Roman"/>
                      <w:sz w:val="24"/>
                      <w:szCs w:val="24"/>
                      <w:lang w:eastAsia="ru-RU"/>
                    </w:rPr>
                    <w:t xml:space="preserve"> текстов (инструкция, этикетка)</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Использовать информацию из текста для решения практической задачи</w:t>
                  </w:r>
                </w:p>
              </w:tc>
              <w:tc>
                <w:tcPr>
                  <w:tcW w:w="19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Ролевая игра</w:t>
                  </w:r>
                </w:p>
              </w:tc>
              <w:tc>
                <w:tcPr>
                  <w:tcW w:w="2912"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«Сгущёнка»</w:t>
                  </w:r>
                </w:p>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76" w:history="1">
                    <w:r w:rsidR="00D82193" w:rsidRPr="00D82193">
                      <w:rPr>
                        <w:rFonts w:ascii="Times New Roman" w:hAnsi="Times New Roman" w:cs="Times New Roman"/>
                        <w:color w:val="486DAA"/>
                        <w:sz w:val="24"/>
                        <w:szCs w:val="24"/>
                        <w:u w:val="single"/>
                        <w:lang w:eastAsia="ru-RU"/>
                      </w:rPr>
                      <w:t>http://skiv.instrao.ru/bank-zadaniy/chitatelskaya-gramotnost/</w:t>
                    </w:r>
                  </w:hyperlink>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5.</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Будущее (человек и технический прогресс)</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Особенности чтения и понимания смешанных текстов (соотнесение текста статьи и </w:t>
                  </w:r>
                  <w:proofErr w:type="spellStart"/>
                  <w:r w:rsidRPr="00D82193">
                    <w:rPr>
                      <w:rFonts w:ascii="Times New Roman" w:hAnsi="Times New Roman" w:cs="Times New Roman"/>
                      <w:sz w:val="24"/>
                      <w:szCs w:val="24"/>
                      <w:lang w:eastAsia="ru-RU"/>
                    </w:rPr>
                    <w:t>инфографики</w:t>
                  </w:r>
                  <w:proofErr w:type="spellEnd"/>
                  <w:r w:rsidRPr="00D82193">
                    <w:rPr>
                      <w:rFonts w:ascii="Times New Roman" w:hAnsi="Times New Roman" w:cs="Times New Roman"/>
                      <w:sz w:val="24"/>
                      <w:szCs w:val="24"/>
                      <w:lang w:eastAsia="ru-RU"/>
                    </w:rPr>
                    <w:t>)</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Интегрировать и интерпретировать информацию</w:t>
                  </w:r>
                </w:p>
              </w:tc>
              <w:tc>
                <w:tcPr>
                  <w:tcW w:w="19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Пресс-конференция</w:t>
                  </w:r>
                </w:p>
              </w:tc>
              <w:tc>
                <w:tcPr>
                  <w:tcW w:w="2912"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«Погружение»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Демонстрационный вариант 2019 (</w:t>
                  </w:r>
                  <w:hyperlink r:id="rId77" w:history="1">
                    <w:proofErr w:type="gramStart"/>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  )</w:t>
                  </w:r>
                  <w:proofErr w:type="gramEnd"/>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6.</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Планета людей </w:t>
                  </w:r>
                  <w:r w:rsidRPr="00D82193">
                    <w:rPr>
                      <w:rFonts w:ascii="Times New Roman" w:hAnsi="Times New Roman" w:cs="Times New Roman"/>
                      <w:sz w:val="24"/>
                      <w:szCs w:val="24"/>
                      <w:lang w:eastAsia="ru-RU"/>
                    </w:rPr>
                    <w:lastRenderedPageBreak/>
                    <w:t>(взаимоотношения)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Интегрированные занятия: Читательская грамотность+ Глобальные компетенции</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2</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Особенности чтения и </w:t>
                  </w:r>
                  <w:r w:rsidRPr="00D82193">
                    <w:rPr>
                      <w:rFonts w:ascii="Times New Roman" w:hAnsi="Times New Roman" w:cs="Times New Roman"/>
                      <w:sz w:val="24"/>
                      <w:szCs w:val="24"/>
                      <w:lang w:eastAsia="ru-RU"/>
                    </w:rPr>
                    <w:lastRenderedPageBreak/>
                    <w:t>понимания множественных текстов (публицистический текст)</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Интегрировать и интерпретировать информацию</w:t>
                  </w:r>
                </w:p>
              </w:tc>
              <w:tc>
                <w:tcPr>
                  <w:tcW w:w="19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Дискуссия</w:t>
                  </w:r>
                </w:p>
              </w:tc>
              <w:tc>
                <w:tcPr>
                  <w:tcW w:w="2912"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«Тихая дискотека»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Открытый банк заданий 2020</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hyperlink r:id="rId78" w:history="1">
                    <w:proofErr w:type="gramStart"/>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 )</w:t>
                  </w:r>
                  <w:proofErr w:type="gramEnd"/>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Модуль 2: Естественно-научная грамотность: «Узнаем новое и объясняем» (5 ч)</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7.</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Наука и технологии</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заданий «Луна» и «Вавилонские сады»</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Объяснение процессов и принципов действия технологий.</w:t>
                  </w:r>
                </w:p>
              </w:tc>
              <w:tc>
                <w:tcPr>
                  <w:tcW w:w="19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индивидуально или в парах. Обсуждение результатов выполнения заданий.</w:t>
                  </w:r>
                </w:p>
              </w:tc>
              <w:tc>
                <w:tcPr>
                  <w:tcW w:w="2912"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Естественно-научная грамотность. Сборник эталонных заданий. Выпуск 2: учеб. пособие для общеобразовательных организаций / под ред. Г. С. </w:t>
                  </w:r>
                  <w:proofErr w:type="spellStart"/>
                  <w:r w:rsidRPr="00D82193">
                    <w:rPr>
                      <w:rFonts w:ascii="Times New Roman" w:hAnsi="Times New Roman" w:cs="Times New Roman"/>
                      <w:sz w:val="24"/>
                      <w:szCs w:val="24"/>
                      <w:lang w:eastAsia="ru-RU"/>
                    </w:rPr>
                    <w:t>Ковалёвои</w:t>
                  </w:r>
                  <w:proofErr w:type="spellEnd"/>
                  <w:r w:rsidRPr="00D82193">
                    <w:rPr>
                      <w:rFonts w:ascii="Times New Roman" w:hAnsi="Times New Roman" w:cs="Times New Roman"/>
                      <w:sz w:val="24"/>
                      <w:szCs w:val="24"/>
                      <w:lang w:eastAsia="ru-RU"/>
                    </w:rPr>
                    <w:t xml:space="preserve">̆, А. Ю. </w:t>
                  </w:r>
                  <w:proofErr w:type="spellStart"/>
                  <w:r w:rsidRPr="00D82193">
                    <w:rPr>
                      <w:rFonts w:ascii="Times New Roman" w:hAnsi="Times New Roman" w:cs="Times New Roman"/>
                      <w:sz w:val="24"/>
                      <w:szCs w:val="24"/>
                      <w:lang w:eastAsia="ru-RU"/>
                    </w:rPr>
                    <w:t>Пентина</w:t>
                  </w:r>
                  <w:proofErr w:type="spellEnd"/>
                  <w:r w:rsidRPr="00D82193">
                    <w:rPr>
                      <w:rFonts w:ascii="Times New Roman" w:hAnsi="Times New Roman" w:cs="Times New Roman"/>
                      <w:sz w:val="24"/>
                      <w:szCs w:val="24"/>
                      <w:lang w:eastAsia="ru-RU"/>
                    </w:rPr>
                    <w:t xml:space="preserve">. — </w:t>
                  </w:r>
                  <w:proofErr w:type="gramStart"/>
                  <w:r w:rsidRPr="00D82193">
                    <w:rPr>
                      <w:rFonts w:ascii="Times New Roman" w:hAnsi="Times New Roman" w:cs="Times New Roman"/>
                      <w:sz w:val="24"/>
                      <w:szCs w:val="24"/>
                      <w:lang w:eastAsia="ru-RU"/>
                    </w:rPr>
                    <w:t>М. ;</w:t>
                  </w:r>
                  <w:proofErr w:type="gramEnd"/>
                  <w:r w:rsidRPr="00D82193">
                    <w:rPr>
                      <w:rFonts w:ascii="Times New Roman" w:hAnsi="Times New Roman" w:cs="Times New Roman"/>
                      <w:sz w:val="24"/>
                      <w:szCs w:val="24"/>
                      <w:lang w:eastAsia="ru-RU"/>
                    </w:rPr>
                    <w:t xml:space="preserve"> СПб. : Просвещение, 2021.</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8.</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Мир живого</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заданий «Зеленые водоросли» и «Трава Геракла»</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Объяснение происходящих процессов.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Анализ методов исследования и интерпретация результатов экспериментов.</w:t>
                  </w:r>
                </w:p>
              </w:tc>
              <w:tc>
                <w:tcPr>
                  <w:tcW w:w="19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индивидуально или в парах. Обсуждение результатов выполнения заданий.</w:t>
                  </w:r>
                </w:p>
              </w:tc>
              <w:tc>
                <w:tcPr>
                  <w:tcW w:w="2912"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РЭШ (Российская электронная школа) </w:t>
                  </w:r>
                  <w:hyperlink r:id="rId79" w:history="1">
                    <w:r w:rsidRPr="00D82193">
                      <w:rPr>
                        <w:rFonts w:ascii="Times New Roman" w:hAnsi="Times New Roman" w:cs="Times New Roman"/>
                        <w:color w:val="486DAA"/>
                        <w:sz w:val="24"/>
                        <w:szCs w:val="24"/>
                        <w:u w:val="single"/>
                        <w:lang w:eastAsia="ru-RU"/>
                      </w:rPr>
                      <w:t>https://fg.resh.edu.ru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9.</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Вещества, которые нас окружают</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задания «Заросший пруд»</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Проведение простых исследований и анализ их результатов. Получение выводов на основе </w:t>
                  </w:r>
                  <w:proofErr w:type="spellStart"/>
                  <w:r w:rsidRPr="00D82193">
                    <w:rPr>
                      <w:rFonts w:ascii="Times New Roman" w:hAnsi="Times New Roman" w:cs="Times New Roman"/>
                      <w:sz w:val="24"/>
                      <w:szCs w:val="24"/>
                      <w:lang w:eastAsia="ru-RU"/>
                    </w:rPr>
                    <w:t>нтерпретации</w:t>
                  </w:r>
                  <w:proofErr w:type="spellEnd"/>
                  <w:r w:rsidRPr="00D82193">
                    <w:rPr>
                      <w:rFonts w:ascii="Times New Roman" w:hAnsi="Times New Roman" w:cs="Times New Roman"/>
                      <w:sz w:val="24"/>
                      <w:szCs w:val="24"/>
                      <w:lang w:eastAsia="ru-RU"/>
                    </w:rPr>
                    <w:t xml:space="preserve"> данных (табличных, числовых), построение рассуждений.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Выдвижение и анализ способов исследования вопросов.</w:t>
                  </w:r>
                </w:p>
              </w:tc>
              <w:tc>
                <w:tcPr>
                  <w:tcW w:w="19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Работа в парах или группах.</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Презентация результатов </w:t>
                  </w:r>
                  <w:r w:rsidRPr="00D82193">
                    <w:rPr>
                      <w:rFonts w:ascii="Times New Roman" w:hAnsi="Times New Roman" w:cs="Times New Roman"/>
                      <w:sz w:val="24"/>
                      <w:szCs w:val="24"/>
                      <w:lang w:eastAsia="ru-RU"/>
                    </w:rPr>
                    <w:lastRenderedPageBreak/>
                    <w:t>выполнения заданий.</w:t>
                  </w:r>
                </w:p>
              </w:tc>
              <w:tc>
                <w:tcPr>
                  <w:tcW w:w="2912"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Естественно-научная грамотность. Сборник эталонных заданий. Выпуск 2: учеб. пособие для </w:t>
                  </w:r>
                  <w:r w:rsidRPr="00D82193">
                    <w:rPr>
                      <w:rFonts w:ascii="Times New Roman" w:hAnsi="Times New Roman" w:cs="Times New Roman"/>
                      <w:sz w:val="24"/>
                      <w:szCs w:val="24"/>
                      <w:lang w:eastAsia="ru-RU"/>
                    </w:rPr>
                    <w:lastRenderedPageBreak/>
                    <w:t xml:space="preserve">общеобразовательных организаций / под ред. Г. С. </w:t>
                  </w:r>
                  <w:proofErr w:type="spellStart"/>
                  <w:r w:rsidRPr="00D82193">
                    <w:rPr>
                      <w:rFonts w:ascii="Times New Roman" w:hAnsi="Times New Roman" w:cs="Times New Roman"/>
                      <w:sz w:val="24"/>
                      <w:szCs w:val="24"/>
                      <w:lang w:eastAsia="ru-RU"/>
                    </w:rPr>
                    <w:t>Ковалёвои</w:t>
                  </w:r>
                  <w:proofErr w:type="spellEnd"/>
                  <w:r w:rsidRPr="00D82193">
                    <w:rPr>
                      <w:rFonts w:ascii="Times New Roman" w:hAnsi="Times New Roman" w:cs="Times New Roman"/>
                      <w:sz w:val="24"/>
                      <w:szCs w:val="24"/>
                      <w:lang w:eastAsia="ru-RU"/>
                    </w:rPr>
                    <w:t xml:space="preserve">̆, А. Ю. </w:t>
                  </w:r>
                  <w:proofErr w:type="spellStart"/>
                  <w:r w:rsidRPr="00D82193">
                    <w:rPr>
                      <w:rFonts w:ascii="Times New Roman" w:hAnsi="Times New Roman" w:cs="Times New Roman"/>
                      <w:sz w:val="24"/>
                      <w:szCs w:val="24"/>
                      <w:lang w:eastAsia="ru-RU"/>
                    </w:rPr>
                    <w:t>Пентина</w:t>
                  </w:r>
                  <w:proofErr w:type="spellEnd"/>
                  <w:r w:rsidRPr="00D82193">
                    <w:rPr>
                      <w:rFonts w:ascii="Times New Roman" w:hAnsi="Times New Roman" w:cs="Times New Roman"/>
                      <w:sz w:val="24"/>
                      <w:szCs w:val="24"/>
                      <w:lang w:eastAsia="ru-RU"/>
                    </w:rPr>
                    <w:t xml:space="preserve">. — </w:t>
                  </w:r>
                  <w:proofErr w:type="gramStart"/>
                  <w:r w:rsidRPr="00D82193">
                    <w:rPr>
                      <w:rFonts w:ascii="Times New Roman" w:hAnsi="Times New Roman" w:cs="Times New Roman"/>
                      <w:sz w:val="24"/>
                      <w:szCs w:val="24"/>
                      <w:lang w:eastAsia="ru-RU"/>
                    </w:rPr>
                    <w:t>М. ;</w:t>
                  </w:r>
                  <w:proofErr w:type="gramEnd"/>
                  <w:r w:rsidRPr="00D82193">
                    <w:rPr>
                      <w:rFonts w:ascii="Times New Roman" w:hAnsi="Times New Roman" w:cs="Times New Roman"/>
                      <w:sz w:val="24"/>
                      <w:szCs w:val="24"/>
                      <w:lang w:eastAsia="ru-RU"/>
                    </w:rPr>
                    <w:t xml:space="preserve"> СПб. : Просвещение, 2021.</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10.</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Мои увлечения</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заданий «Мячи» ИЛИ «</w:t>
                  </w:r>
                  <w:proofErr w:type="spellStart"/>
                  <w:r w:rsidRPr="00D82193">
                    <w:rPr>
                      <w:rFonts w:ascii="Times New Roman" w:hAnsi="Times New Roman" w:cs="Times New Roman"/>
                      <w:sz w:val="24"/>
                      <w:szCs w:val="24"/>
                      <w:lang w:eastAsia="ru-RU"/>
                    </w:rPr>
                    <w:t>Антиграв</w:t>
                  </w:r>
                  <w:proofErr w:type="spellEnd"/>
                  <w:r w:rsidRPr="00D82193">
                    <w:rPr>
                      <w:rFonts w:ascii="Times New Roman" w:hAnsi="Times New Roman" w:cs="Times New Roman"/>
                      <w:sz w:val="24"/>
                      <w:szCs w:val="24"/>
                      <w:lang w:eastAsia="ru-RU"/>
                    </w:rPr>
                    <w:t xml:space="preserve"> и хватка осьминога»</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Проведение простых исследований и анализ их результатов.</w:t>
                  </w:r>
                </w:p>
              </w:tc>
              <w:tc>
                <w:tcPr>
                  <w:tcW w:w="19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парах или группах. Презентация результатов экспериментов.</w:t>
                  </w:r>
                </w:p>
              </w:tc>
              <w:tc>
                <w:tcPr>
                  <w:tcW w:w="2912"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Естественно-научная грамотность. Сборник эталонных заданий. Выпуск 1: учеб. пособие для общеобразовательных организаций / под ред. Г. С. </w:t>
                  </w:r>
                  <w:proofErr w:type="spellStart"/>
                  <w:r w:rsidRPr="00D82193">
                    <w:rPr>
                      <w:rFonts w:ascii="Times New Roman" w:hAnsi="Times New Roman" w:cs="Times New Roman"/>
                      <w:sz w:val="24"/>
                      <w:szCs w:val="24"/>
                      <w:lang w:eastAsia="ru-RU"/>
                    </w:rPr>
                    <w:t>Ковалёвои</w:t>
                  </w:r>
                  <w:proofErr w:type="spellEnd"/>
                  <w:r w:rsidRPr="00D82193">
                    <w:rPr>
                      <w:rFonts w:ascii="Times New Roman" w:hAnsi="Times New Roman" w:cs="Times New Roman"/>
                      <w:sz w:val="24"/>
                      <w:szCs w:val="24"/>
                      <w:lang w:eastAsia="ru-RU"/>
                    </w:rPr>
                    <w:t xml:space="preserve">̆, А. Ю. </w:t>
                  </w:r>
                  <w:proofErr w:type="spellStart"/>
                  <w:r w:rsidRPr="00D82193">
                    <w:rPr>
                      <w:rFonts w:ascii="Times New Roman" w:hAnsi="Times New Roman" w:cs="Times New Roman"/>
                      <w:sz w:val="24"/>
                      <w:szCs w:val="24"/>
                      <w:lang w:eastAsia="ru-RU"/>
                    </w:rPr>
                    <w:t>Пентина</w:t>
                  </w:r>
                  <w:proofErr w:type="spellEnd"/>
                  <w:r w:rsidRPr="00D82193">
                    <w:rPr>
                      <w:rFonts w:ascii="Times New Roman" w:hAnsi="Times New Roman" w:cs="Times New Roman"/>
                      <w:sz w:val="24"/>
                      <w:szCs w:val="24"/>
                      <w:lang w:eastAsia="ru-RU"/>
                    </w:rPr>
                    <w:t xml:space="preserve">. — </w:t>
                  </w:r>
                  <w:proofErr w:type="gramStart"/>
                  <w:r w:rsidRPr="00D82193">
                    <w:rPr>
                      <w:rFonts w:ascii="Times New Roman" w:hAnsi="Times New Roman" w:cs="Times New Roman"/>
                      <w:sz w:val="24"/>
                      <w:szCs w:val="24"/>
                      <w:lang w:eastAsia="ru-RU"/>
                    </w:rPr>
                    <w:t>М. ;</w:t>
                  </w:r>
                  <w:proofErr w:type="gramEnd"/>
                  <w:r w:rsidRPr="00D82193">
                    <w:rPr>
                      <w:rFonts w:ascii="Times New Roman" w:hAnsi="Times New Roman" w:cs="Times New Roman"/>
                      <w:sz w:val="24"/>
                      <w:szCs w:val="24"/>
                      <w:lang w:eastAsia="ru-RU"/>
                    </w:rPr>
                    <w:t xml:space="preserve"> СПб. : Просвещение, 2020.</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11.</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19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912"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Модуль 3: Креативное мышление «Проявляем креативность на уроках, в школе и в жизни» (5 ч)</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12.</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Креативность в учебных ситуациях и ситуациях межличностного взаимодействия</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Анализ моделей и ситуаций.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Модели заданий: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-сюжеты, сценарии,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-эмблемы, плакаты, постеры, значки,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-проблемы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экологии,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гипотез.</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Совместное чтение текста заданий. Маркировка текста с целью выделения главного.</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Совместная деятельность по анализу предложенных ситуаций.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идей и обсуждение различных способов проявления креативности в ситуациях:</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-создания сюжетов и сценариев.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-создания эмблем, плакатов, постеров и других аналогичных рисунков,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-решения экологических проблем (</w:t>
                  </w:r>
                  <w:proofErr w:type="spellStart"/>
                  <w:r w:rsidRPr="00D82193">
                    <w:rPr>
                      <w:rFonts w:ascii="Times New Roman" w:hAnsi="Times New Roman" w:cs="Times New Roman"/>
                      <w:sz w:val="24"/>
                      <w:szCs w:val="24"/>
                      <w:lang w:eastAsia="ru-RU"/>
                    </w:rPr>
                    <w:t>ресурсо</w:t>
                  </w:r>
                  <w:proofErr w:type="spellEnd"/>
                  <w:r w:rsidRPr="00D82193">
                    <w:rPr>
                      <w:rFonts w:ascii="Times New Roman" w:hAnsi="Times New Roman" w:cs="Times New Roman"/>
                      <w:sz w:val="24"/>
                      <w:szCs w:val="24"/>
                      <w:lang w:eastAsia="ru-RU"/>
                    </w:rPr>
                    <w:t>- и энергосбережения, утилизации и переработки и др.),</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-выдвижения гипотез.</w:t>
                  </w:r>
                </w:p>
              </w:tc>
              <w:tc>
                <w:tcPr>
                  <w:tcW w:w="212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Работа в парах и малых группах над различными комплексными заданиями.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Презентация результатов обсуждения и подведение итогов</w:t>
                  </w:r>
                </w:p>
              </w:tc>
              <w:tc>
                <w:tcPr>
                  <w:tcW w:w="2771"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80"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Комплексные задания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В поисках правды, задания 1, 2, 3</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Поможем друг другу, задания 1, 2</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Хранители природы, задания 1, 2</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За чистоту воды, задания 1, 2, 3</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13.</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разнообразных идей. Учимся проявлять гибкость и беглость мышления.</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Разные сюжеты. Два основных способа, которыми могут различаться идеи для историй: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-Связи идей с легендой основаны на разных смысловых ассоциациях, что явно отражается на сюжете, ИЛИ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-Идеи имеют схожие сюжеты, однако каждая идея основана на своём способе воплощения.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Совместное чтение текста заданий. Маркировка текста с целью выделения основных требований.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Совместная деятельность по анализу предложенных ситуаций и сюжетов.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идей своих заданий по созданию сюжетов и сценариев, на основе иллюстраций, комиксов. Работа с поисковой системой Интернета по подбору /коллажу интересных иллюстраций.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Выдвижение идей своих заданий по </w:t>
                  </w:r>
                  <w:proofErr w:type="spellStart"/>
                  <w:r w:rsidRPr="00D82193">
                    <w:rPr>
                      <w:rFonts w:ascii="Times New Roman" w:hAnsi="Times New Roman" w:cs="Times New Roman"/>
                      <w:sz w:val="24"/>
                      <w:szCs w:val="24"/>
                      <w:lang w:eastAsia="ru-RU"/>
                    </w:rPr>
                    <w:t>ресурсо</w:t>
                  </w:r>
                  <w:proofErr w:type="spellEnd"/>
                  <w:r w:rsidRPr="00D82193">
                    <w:rPr>
                      <w:rFonts w:ascii="Times New Roman" w:hAnsi="Times New Roman" w:cs="Times New Roman"/>
                      <w:sz w:val="24"/>
                      <w:szCs w:val="24"/>
                      <w:lang w:eastAsia="ru-RU"/>
                    </w:rPr>
                    <w:t>- и энергосбережению, утилизации и переработки отходов.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-Чем могут различаться схожие сюжеты?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Каждая история описана с иной точки зрения, и это влияет на то, как представлен сюжет;</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w:t>
                  </w:r>
                  <w:proofErr w:type="gramStart"/>
                  <w:r w:rsidRPr="00D82193">
                    <w:rPr>
                      <w:rFonts w:ascii="Times New Roman" w:hAnsi="Times New Roman" w:cs="Times New Roman"/>
                      <w:sz w:val="24"/>
                      <w:szCs w:val="24"/>
                      <w:lang w:eastAsia="ru-RU"/>
                    </w:rPr>
                    <w:t>В</w:t>
                  </w:r>
                  <w:proofErr w:type="gramEnd"/>
                  <w:r w:rsidRPr="00D82193">
                    <w:rPr>
                      <w:rFonts w:ascii="Times New Roman" w:hAnsi="Times New Roman" w:cs="Times New Roman"/>
                      <w:sz w:val="24"/>
                      <w:szCs w:val="24"/>
                      <w:lang w:eastAsia="ru-RU"/>
                    </w:rPr>
                    <w:t xml:space="preserve"> каждой истории есть различающееся место действия, что влияет на взаимодействие героев или на значимость предметов и событий;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Каждая история отражает различные взаимоотношения между героями, что влияет на взаимодействие героев или на значимость предметов и событий;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Действия и/или выбор, совершаемые героями в каждой истории отличаются, из-за чего сюжет развивается по-разному;</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Характеристики героев в каждой из историй отличаются, влияя на их мотивацию или роль, которую они играют в истории (например, у героев может быть разное происхождение, способности, характеры и т.д.).</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-Какие решения социальных проблем относятся к разным категориям? (</w:t>
                  </w:r>
                  <w:r w:rsidRPr="00D82193">
                    <w:rPr>
                      <w:rFonts w:ascii="Times New Roman" w:hAnsi="Times New Roman" w:cs="Times New Roman"/>
                      <w:i/>
                      <w:iCs/>
                      <w:sz w:val="24"/>
                      <w:szCs w:val="24"/>
                      <w:lang w:eastAsia="ru-RU"/>
                    </w:rPr>
                    <w:t>Нормативное регулирование, экономия, экологическое просвещение, профилактика и др</w:t>
                  </w:r>
                  <w:r w:rsidRPr="00D82193">
                    <w:rPr>
                      <w:rFonts w:ascii="Times New Roman" w:hAnsi="Times New Roman" w:cs="Times New Roman"/>
                      <w:sz w:val="24"/>
                      <w:szCs w:val="24"/>
                      <w:lang w:eastAsia="ru-RU"/>
                    </w:rPr>
                    <w:t>.)</w:t>
                  </w:r>
                </w:p>
              </w:tc>
              <w:tc>
                <w:tcPr>
                  <w:tcW w:w="212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Работа в парах и малых группах.</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Презентация результатов обсуждения</w:t>
                  </w:r>
                </w:p>
              </w:tc>
              <w:tc>
                <w:tcPr>
                  <w:tcW w:w="2771"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81"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Комплексные задания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Путь сказочного героя,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Фотохудожник,</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Геометрические фигуры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Танцующий лес, задание 1</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14.</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креативных идей и их доработка.</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Оригинальность и проработанность.</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Обсуждение проблемы: Когда возникает необходимость доработать идею?</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Совместное чтение текста заданий. Маркировка текста с целью выделения основных требований.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Совместная деятельность по анализу предложенных ситуаций.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Моделируем ситуацию: нужна доработка идеи.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 каким причинам бывает нужна доработка идеи? (</w:t>
                  </w:r>
                  <w:r w:rsidRPr="00D82193">
                    <w:rPr>
                      <w:rFonts w:ascii="Times New Roman" w:hAnsi="Times New Roman" w:cs="Times New Roman"/>
                      <w:i/>
                      <w:iCs/>
                      <w:sz w:val="24"/>
                      <w:szCs w:val="24"/>
                      <w:lang w:eastAsia="ru-RU"/>
                    </w:rPr>
                    <w:t>появилась дополнительная информация, надо сказать яснее, надо устранить/смягчить недостатки, нужно более простое/удобное/красивое и т.п. решение, </w:t>
                  </w:r>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12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малых группах по поиску аналогий, связей, ассоциаций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Игра типа «Что? Где? Когда?»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Работа в парах и малых группах по анализу и </w:t>
                  </w:r>
                  <w:proofErr w:type="gramStart"/>
                  <w:r w:rsidRPr="00D82193">
                    <w:rPr>
                      <w:rFonts w:ascii="Times New Roman" w:hAnsi="Times New Roman" w:cs="Times New Roman"/>
                      <w:sz w:val="24"/>
                      <w:szCs w:val="24"/>
                      <w:lang w:eastAsia="ru-RU"/>
                    </w:rPr>
                    <w:t>моделированию  ситуаций</w:t>
                  </w:r>
                  <w:proofErr w:type="gramEnd"/>
                  <w:r w:rsidRPr="00D82193">
                    <w:rPr>
                      <w:rFonts w:ascii="Times New Roman" w:hAnsi="Times New Roman" w:cs="Times New Roman"/>
                      <w:sz w:val="24"/>
                      <w:szCs w:val="24"/>
                      <w:lang w:eastAsia="ru-RU"/>
                    </w:rPr>
                    <w:t>, по подведению итогов.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Презентация результатов обсуждения</w:t>
                  </w:r>
                </w:p>
              </w:tc>
              <w:tc>
                <w:tcPr>
                  <w:tcW w:w="2771"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82"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Комплексные задания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В поисках правды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Кафе для подростков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Поможем друг другу</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За чистоту воды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15.</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 выдвижения до доработки идей</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Использование навыков креативного мышления для создания продукта.</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проекта на основе комплексного задания (по выбору учителя):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-Создание игры для пятиклассников «Знакомство со школой»,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-Социальное проектирование. «Как я вижу своё будущее?»,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-Подготовка и проведение социально значимого мероприятия (например, книжной выставки),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-Подготовка и проведение классного часа с выбором девиза класса,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-Планирование и организация системы мероприятий по помощи в учёбе.</w:t>
                  </w:r>
                </w:p>
              </w:tc>
              <w:tc>
                <w:tcPr>
                  <w:tcW w:w="212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Работа в малых группах</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Презентация результатов обсуждения</w:t>
                  </w:r>
                </w:p>
              </w:tc>
              <w:tc>
                <w:tcPr>
                  <w:tcW w:w="2771"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83"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По выбору учителя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Путешествие по школе, Креативное мышление, </w:t>
                  </w:r>
                  <w:r w:rsidRPr="00D82193">
                    <w:rPr>
                      <w:rFonts w:ascii="Times New Roman" w:hAnsi="Times New Roman" w:cs="Times New Roman"/>
                      <w:sz w:val="24"/>
                      <w:szCs w:val="24"/>
                      <w:lang w:eastAsia="ru-RU"/>
                    </w:rPr>
                    <w:lastRenderedPageBreak/>
                    <w:t>выпуск 1, Просвещение,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Нужный предмет,</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Книжная выставка,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7</w:t>
                  </w:r>
                  <w:proofErr w:type="gramStart"/>
                  <w:r w:rsidRPr="00D82193">
                    <w:rPr>
                      <w:rFonts w:ascii="Times New Roman" w:hAnsi="Times New Roman" w:cs="Times New Roman"/>
                      <w:sz w:val="24"/>
                      <w:szCs w:val="24"/>
                      <w:lang w:eastAsia="ru-RU"/>
                    </w:rPr>
                    <w:t>кл.,</w:t>
                  </w:r>
                  <w:proofErr w:type="gramEnd"/>
                  <w:r w:rsidRPr="00D82193">
                    <w:rPr>
                      <w:rFonts w:ascii="Times New Roman" w:hAnsi="Times New Roman" w:cs="Times New Roman"/>
                      <w:sz w:val="24"/>
                      <w:szCs w:val="24"/>
                      <w:lang w:eastAsia="ru-RU"/>
                    </w:rPr>
                    <w:t xml:space="preserve"> Мечтайте о великом,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Как помочь отстающему. Креативное мышление, выпуск 1, Просвещение,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Поможем друг другу</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16.</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Диагностика и рефлексия. Самооценка</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Креативное мышление. Диагностическая работа для 7 класса.</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итоговой работы.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Обсуждение результатов. </w:t>
                  </w:r>
                  <w:proofErr w:type="spellStart"/>
                  <w:r w:rsidRPr="00D82193">
                    <w:rPr>
                      <w:rFonts w:ascii="Times New Roman" w:hAnsi="Times New Roman" w:cs="Times New Roman"/>
                      <w:sz w:val="24"/>
                      <w:szCs w:val="24"/>
                      <w:lang w:eastAsia="ru-RU"/>
                    </w:rPr>
                    <w:t>Взаимо</w:t>
                  </w:r>
                  <w:proofErr w:type="spellEnd"/>
                  <w:r w:rsidRPr="00D82193">
                    <w:rPr>
                      <w:rFonts w:ascii="Times New Roman" w:hAnsi="Times New Roman" w:cs="Times New Roman"/>
                      <w:sz w:val="24"/>
                      <w:szCs w:val="24"/>
                      <w:lang w:eastAsia="ru-RU"/>
                    </w:rPr>
                    <w:t>- и самооценка результатов выполнения</w:t>
                  </w:r>
                </w:p>
              </w:tc>
              <w:tc>
                <w:tcPr>
                  <w:tcW w:w="212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Индивидуальная работа.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парах.</w:t>
                  </w:r>
                </w:p>
              </w:tc>
              <w:tc>
                <w:tcPr>
                  <w:tcW w:w="2771"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РЭШ </w:t>
                  </w:r>
                  <w:hyperlink r:id="rId84" w:history="1">
                    <w:r w:rsidRPr="00D82193">
                      <w:rPr>
                        <w:rFonts w:ascii="Times New Roman" w:hAnsi="Times New Roman" w:cs="Times New Roman"/>
                        <w:color w:val="486DAA"/>
                        <w:sz w:val="24"/>
                        <w:szCs w:val="24"/>
                        <w:u w:val="single"/>
                        <w:lang w:eastAsia="ru-RU"/>
                      </w:rPr>
                      <w:t>https://fg.resh.edu.ru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 </w:t>
                  </w:r>
                  <w:hyperlink r:id="rId85" w:history="1">
                    <w:r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Диагностическая работа для 7 класса. Креативное мышление.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Вариант 1. Настольные игры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Вариант 2. Книжный магазин</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 первой части программы: Рефлексивное занятие 1.</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17.</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Подведение итогов первой </w:t>
                  </w:r>
                  <w:r w:rsidRPr="00D82193">
                    <w:rPr>
                      <w:rFonts w:ascii="Times New Roman" w:hAnsi="Times New Roman" w:cs="Times New Roman"/>
                      <w:sz w:val="24"/>
                      <w:szCs w:val="24"/>
                      <w:lang w:eastAsia="ru-RU"/>
                    </w:rPr>
                    <w:lastRenderedPageBreak/>
                    <w:t>части программы.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Самооценка результатов деятельности на занятиях</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Самооценка уверенности при </w:t>
                  </w:r>
                  <w:r w:rsidRPr="00D82193">
                    <w:rPr>
                      <w:rFonts w:ascii="Times New Roman" w:hAnsi="Times New Roman" w:cs="Times New Roman"/>
                      <w:sz w:val="24"/>
                      <w:szCs w:val="24"/>
                      <w:lang w:eastAsia="ru-RU"/>
                    </w:rPr>
                    <w:lastRenderedPageBreak/>
                    <w:t>решении жизненных проблем.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Обсуждение результатов самооценки с целью достижения большей уверенности при решении задач по функциональной грамотности.</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Оценивать результаты своей деятельности.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Аргументировать и обосновывать свою позицию.</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Задавать вопросы, необходимые для организации собственной деятельности.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Предлагать варианты решений поставленной проблемы.</w:t>
                  </w:r>
                </w:p>
              </w:tc>
              <w:tc>
                <w:tcPr>
                  <w:tcW w:w="212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Беседа</w:t>
                  </w:r>
                </w:p>
              </w:tc>
              <w:tc>
                <w:tcPr>
                  <w:tcW w:w="2771"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Приложение</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rPr>
                <w:trHeight w:val="234"/>
              </w:trPr>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Модуль 4: Математическая грамотность: «Математика в окружающем мире» (4ч)</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18.</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домашних делах: ремонт и обустройство дома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Комплексные задания «Ремонт комнаты», «Покупка телевизора»</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Геометрические фигуры и их свойства, Измерение длин и расстояний, периметр фигуры,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Вычисления с рациональными числами, округление,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Зависимость «цена-количество-стоимость»</w:t>
                  </w:r>
                </w:p>
              </w:tc>
              <w:tc>
                <w:tcPr>
                  <w:tcW w:w="2268" w:type="dxa"/>
                  <w:vMerge w:val="restart"/>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Извлекать информацию (из текста, таблицы, диаграммы), Распознавать математические объекты, Описывать ход и результаты действий, </w:t>
                  </w:r>
                  <w:proofErr w:type="gramStart"/>
                  <w:r w:rsidRPr="00D82193">
                    <w:rPr>
                      <w:rFonts w:ascii="Times New Roman" w:hAnsi="Times New Roman" w:cs="Times New Roman"/>
                      <w:sz w:val="24"/>
                      <w:szCs w:val="24"/>
                      <w:lang w:eastAsia="ru-RU"/>
                    </w:rPr>
                    <w:t>Предлагать  и</w:t>
                  </w:r>
                  <w:proofErr w:type="gramEnd"/>
                  <w:r w:rsidRPr="00D82193">
                    <w:rPr>
                      <w:rFonts w:ascii="Times New Roman" w:hAnsi="Times New Roman" w:cs="Times New Roman"/>
                      <w:sz w:val="24"/>
                      <w:szCs w:val="24"/>
                      <w:lang w:eastAsia="ru-RU"/>
                    </w:rPr>
                    <w:t xml:space="preserve"> обсуждать способы решения, Прикидывать, оценивать, вычислять результат, Устанавливать и использовать зависимости между величинами, данными,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Читать, записывать, сравнивать математические объекты (числа, величины, фигуры), </w:t>
                  </w:r>
                  <w:proofErr w:type="gramStart"/>
                  <w:r w:rsidRPr="00D82193">
                    <w:rPr>
                      <w:rFonts w:ascii="Times New Roman" w:hAnsi="Times New Roman" w:cs="Times New Roman"/>
                      <w:sz w:val="24"/>
                      <w:szCs w:val="24"/>
                      <w:lang w:eastAsia="ru-RU"/>
                    </w:rPr>
                    <w:t>Применять</w:t>
                  </w:r>
                  <w:proofErr w:type="gramEnd"/>
                  <w:r w:rsidRPr="00D82193">
                    <w:rPr>
                      <w:rFonts w:ascii="Times New Roman" w:hAnsi="Times New Roman" w:cs="Times New Roman"/>
                      <w:sz w:val="24"/>
                      <w:szCs w:val="24"/>
                      <w:lang w:eastAsia="ru-RU"/>
                    </w:rPr>
                    <w:t> правила, свойства (вычислений, нахождения результата), Применять приемы проверки результата, Интерпретировать ответ, данные,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Выдвигать и обосновывать гипотезу, </w:t>
                  </w:r>
                  <w:proofErr w:type="gramStart"/>
                  <w:r w:rsidRPr="00D82193">
                    <w:rPr>
                      <w:rFonts w:ascii="Times New Roman" w:hAnsi="Times New Roman" w:cs="Times New Roman"/>
                      <w:sz w:val="24"/>
                      <w:szCs w:val="24"/>
                      <w:lang w:eastAsia="ru-RU"/>
                    </w:rPr>
                    <w:t>Формулировать</w:t>
                  </w:r>
                  <w:proofErr w:type="gramEnd"/>
                  <w:r w:rsidRPr="00D82193">
                    <w:rPr>
                      <w:rFonts w:ascii="Times New Roman" w:hAnsi="Times New Roman" w:cs="Times New Roman"/>
                      <w:sz w:val="24"/>
                      <w:szCs w:val="24"/>
                      <w:lang w:eastAsia="ru-RU"/>
                    </w:rPr>
                    <w:t> обобщения и выводы, Распознавать истинные и ложные высказывания об объектах, Строить высказывания, Приводить п</w:t>
                  </w:r>
                  <w:r w:rsidRPr="00D82193">
                    <w:rPr>
                      <w:rFonts w:ascii="Times New Roman" w:hAnsi="Times New Roman" w:cs="Times New Roman"/>
                      <w:sz w:val="24"/>
                      <w:szCs w:val="24"/>
                      <w:lang w:eastAsia="ru-RU"/>
                    </w:rPr>
                    <w:lastRenderedPageBreak/>
                    <w:t xml:space="preserve">римеры и </w:t>
                  </w:r>
                  <w:proofErr w:type="spellStart"/>
                  <w:r w:rsidRPr="00D82193">
                    <w:rPr>
                      <w:rFonts w:ascii="Times New Roman" w:hAnsi="Times New Roman" w:cs="Times New Roman"/>
                      <w:sz w:val="24"/>
                      <w:szCs w:val="24"/>
                      <w:lang w:eastAsia="ru-RU"/>
                    </w:rPr>
                    <w:t>контрпримеры</w:t>
                  </w:r>
                  <w:proofErr w:type="spellEnd"/>
                  <w:r w:rsidRPr="00D82193">
                    <w:rPr>
                      <w:rFonts w:ascii="Times New Roman" w:hAnsi="Times New Roman" w:cs="Times New Roman"/>
                      <w:sz w:val="24"/>
                      <w:szCs w:val="24"/>
                      <w:lang w:eastAsia="ru-RU"/>
                    </w:rPr>
                    <w:t>, Выявлять сходства и различия объектов, Измерять объекты, Конструировать математические отношения,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Моделировать ситуацию математически, </w:t>
                  </w:r>
                  <w:proofErr w:type="gramStart"/>
                  <w:r w:rsidRPr="00D82193">
                    <w:rPr>
                      <w:rFonts w:ascii="Times New Roman" w:hAnsi="Times New Roman" w:cs="Times New Roman"/>
                      <w:sz w:val="24"/>
                      <w:szCs w:val="24"/>
                      <w:lang w:eastAsia="ru-RU"/>
                    </w:rPr>
                    <w:t>Наблюдать</w:t>
                  </w:r>
                  <w:proofErr w:type="gramEnd"/>
                  <w:r w:rsidRPr="00D82193">
                    <w:rPr>
                      <w:rFonts w:ascii="Times New Roman" w:hAnsi="Times New Roman" w:cs="Times New Roman"/>
                      <w:sz w:val="24"/>
                      <w:szCs w:val="24"/>
                      <w:lang w:eastAsia="ru-RU"/>
                    </w:rPr>
                    <w:t xml:space="preserve"> и проводить аналогии</w:t>
                  </w:r>
                </w:p>
              </w:tc>
              <w:tc>
                <w:tcPr>
                  <w:tcW w:w="212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Беседа, групповая работа, индивидуальная работа, практическая работа (измерение)</w:t>
                  </w:r>
                </w:p>
              </w:tc>
              <w:tc>
                <w:tcPr>
                  <w:tcW w:w="2771"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86" w:history="1">
                    <w:r w:rsidR="00D82193" w:rsidRPr="00D82193">
                      <w:rPr>
                        <w:rFonts w:ascii="Times New Roman" w:hAnsi="Times New Roman" w:cs="Times New Roman"/>
                        <w:color w:val="486DAA"/>
                        <w:sz w:val="24"/>
                        <w:szCs w:val="24"/>
                        <w:u w:val="single"/>
                        <w:lang w:eastAsia="ru-RU"/>
                      </w:rPr>
                      <w:t>Математическая грамотность </w:t>
                    </w:r>
                    <w:r w:rsidR="00D82193" w:rsidRPr="00D82193">
                      <w:rPr>
                        <w:rFonts w:ascii="Times New Roman" w:hAnsi="Times New Roman" w:cs="Times New Roman"/>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7 класс, 2019/20:</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«Ремонт комнаты»,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7 класс, Демонстрационный вариант:</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«Покупка телевизора»</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19.</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общественной жизни: спорт</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Комплексные задания «Футбольная </w:t>
                  </w:r>
                  <w:r w:rsidRPr="00D82193">
                    <w:rPr>
                      <w:rFonts w:ascii="Times New Roman" w:hAnsi="Times New Roman" w:cs="Times New Roman"/>
                      <w:sz w:val="24"/>
                      <w:szCs w:val="24"/>
                      <w:lang w:eastAsia="ru-RU"/>
                    </w:rPr>
                    <w:lastRenderedPageBreak/>
                    <w:t>команда», «Мировой рекорд по бегу», «Питание самбиста»</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Представление данных: таблицы, диаграммы,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Статистические характеристики,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Сравнение величин,</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Процентные  вычисления</w:t>
                  </w:r>
                  <w:proofErr w:type="gramEnd"/>
                </w:p>
              </w:tc>
              <w:tc>
                <w:tcPr>
                  <w:tcW w:w="0" w:type="auto"/>
                  <w:vMerge/>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c>
                <w:tcPr>
                  <w:tcW w:w="212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Групповая работа, индивидуальная работа, конференция, круглый стол </w:t>
                  </w:r>
                  <w:r w:rsidRPr="00D82193">
                    <w:rPr>
                      <w:rFonts w:ascii="Times New Roman" w:hAnsi="Times New Roman" w:cs="Times New Roman"/>
                      <w:sz w:val="24"/>
                      <w:szCs w:val="24"/>
                      <w:lang w:eastAsia="ru-RU"/>
                    </w:rPr>
                    <w:lastRenderedPageBreak/>
                    <w:t>(спортивных экспертов)</w:t>
                  </w:r>
                </w:p>
              </w:tc>
              <w:tc>
                <w:tcPr>
                  <w:tcW w:w="2771"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РЭШ, 7 класс: «Футбольная команда»,</w:t>
                  </w:r>
                </w:p>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87" w:history="1">
                    <w:r w:rsidR="00D82193" w:rsidRPr="00D82193">
                      <w:rPr>
                        <w:rFonts w:ascii="Times New Roman" w:hAnsi="Times New Roman" w:cs="Times New Roman"/>
                        <w:color w:val="486DAA"/>
                        <w:sz w:val="24"/>
                        <w:szCs w:val="24"/>
                        <w:u w:val="single"/>
                        <w:lang w:eastAsia="ru-RU"/>
                      </w:rPr>
                      <w:t>Математическая грамотность </w:t>
                    </w:r>
                    <w:r w:rsidR="00D82193" w:rsidRPr="00D82193">
                      <w:rPr>
                        <w:rFonts w:ascii="Times New Roman" w:hAnsi="Times New Roman" w:cs="Times New Roman"/>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7 класс, 2021:</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«Мировой рекорд по бегу», «Питание самбиста»</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20.</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 отдыхе: досуг, отпуск, увлечения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Комплексные задания «Бугельные подъемники», «Кресельные подъемники»</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Зависимость» «скорость-время-расстояние», измерение времени и скорости,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Графики реальных зависимостей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0" w:type="auto"/>
                  <w:vMerge/>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c>
                <w:tcPr>
                  <w:tcW w:w="212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Беседа, групповая работа, индивидуальная работа, презентация (колонка </w:t>
                  </w:r>
                  <w:proofErr w:type="spellStart"/>
                  <w:r w:rsidRPr="00D82193">
                    <w:rPr>
                      <w:rFonts w:ascii="Times New Roman" w:hAnsi="Times New Roman" w:cs="Times New Roman"/>
                      <w:sz w:val="24"/>
                      <w:szCs w:val="24"/>
                      <w:lang w:eastAsia="ru-RU"/>
                    </w:rPr>
                    <w:t>блогера</w:t>
                  </w:r>
                  <w:proofErr w:type="spellEnd"/>
                  <w:r w:rsidRPr="00D82193">
                    <w:rPr>
                      <w:rFonts w:ascii="Times New Roman" w:hAnsi="Times New Roman" w:cs="Times New Roman"/>
                      <w:sz w:val="24"/>
                      <w:szCs w:val="24"/>
                      <w:lang w:eastAsia="ru-RU"/>
                    </w:rPr>
                    <w:t>)</w:t>
                  </w:r>
                </w:p>
              </w:tc>
              <w:tc>
                <w:tcPr>
                  <w:tcW w:w="2771"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88" w:history="1">
                    <w:r w:rsidR="00D82193" w:rsidRPr="00D82193">
                      <w:rPr>
                        <w:rFonts w:ascii="Times New Roman" w:hAnsi="Times New Roman" w:cs="Times New Roman"/>
                        <w:color w:val="486DAA"/>
                        <w:sz w:val="24"/>
                        <w:szCs w:val="24"/>
                        <w:u w:val="single"/>
                        <w:lang w:eastAsia="ru-RU"/>
                      </w:rPr>
                      <w:t>Математическая грамотность </w:t>
                    </w:r>
                    <w:r w:rsidR="00D82193" w:rsidRPr="00D82193">
                      <w:rPr>
                        <w:rFonts w:ascii="Times New Roman" w:hAnsi="Times New Roman" w:cs="Times New Roman"/>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7 </w:t>
                  </w:r>
                  <w:proofErr w:type="gramStart"/>
                  <w:r w:rsidRPr="00D82193">
                    <w:rPr>
                      <w:rFonts w:ascii="Times New Roman" w:hAnsi="Times New Roman" w:cs="Times New Roman"/>
                      <w:sz w:val="24"/>
                      <w:szCs w:val="24"/>
                      <w:lang w:eastAsia="ru-RU"/>
                    </w:rPr>
                    <w:t>класс,  Демонстрационный</w:t>
                  </w:r>
                  <w:proofErr w:type="gramEnd"/>
                  <w:r w:rsidRPr="00D82193">
                    <w:rPr>
                      <w:rFonts w:ascii="Times New Roman" w:hAnsi="Times New Roman" w:cs="Times New Roman"/>
                      <w:sz w:val="24"/>
                      <w:szCs w:val="24"/>
                      <w:lang w:eastAsia="ru-RU"/>
                    </w:rPr>
                    <w:t xml:space="preserve"> вариант:</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«Бугельные подъемники»,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8 класс, 2019/20:</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«Кресельные подъемники»</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21.</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профессиях: сельское хозяйство</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Комплексное задание «Сбор черешни»</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Статистические характеристики,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Представление данных (диаграммы, </w:t>
                  </w:r>
                  <w:proofErr w:type="spellStart"/>
                  <w:r w:rsidRPr="00D82193">
                    <w:rPr>
                      <w:rFonts w:ascii="Times New Roman" w:hAnsi="Times New Roman" w:cs="Times New Roman"/>
                      <w:sz w:val="24"/>
                      <w:szCs w:val="24"/>
                      <w:lang w:eastAsia="ru-RU"/>
                    </w:rPr>
                    <w:t>инфографика</w:t>
                  </w:r>
                  <w:proofErr w:type="spellEnd"/>
                  <w:r w:rsidRPr="00D82193">
                    <w:rPr>
                      <w:rFonts w:ascii="Times New Roman" w:hAnsi="Times New Roman" w:cs="Times New Roman"/>
                      <w:sz w:val="24"/>
                      <w:szCs w:val="24"/>
                      <w:lang w:eastAsia="ru-RU"/>
                    </w:rPr>
                    <w:t>)</w:t>
                  </w:r>
                </w:p>
              </w:tc>
              <w:tc>
                <w:tcPr>
                  <w:tcW w:w="0" w:type="auto"/>
                  <w:vMerge/>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c>
                <w:tcPr>
                  <w:tcW w:w="212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Групповая работа, индивидуальная работа, круглый стол, презентация (информационное сообщение в СМИ)</w:t>
                  </w:r>
                </w:p>
              </w:tc>
              <w:tc>
                <w:tcPr>
                  <w:tcW w:w="2771"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89" w:history="1">
                    <w:r w:rsidR="00D82193" w:rsidRPr="00D82193">
                      <w:rPr>
                        <w:rFonts w:ascii="Times New Roman" w:hAnsi="Times New Roman" w:cs="Times New Roman"/>
                        <w:color w:val="486DAA"/>
                        <w:sz w:val="24"/>
                        <w:szCs w:val="24"/>
                        <w:u w:val="single"/>
                        <w:lang w:eastAsia="ru-RU"/>
                      </w:rPr>
                      <w:t>Математическая грамотность </w:t>
                    </w:r>
                    <w:r w:rsidR="00D82193" w:rsidRPr="00D82193">
                      <w:rPr>
                        <w:rFonts w:ascii="Times New Roman" w:hAnsi="Times New Roman" w:cs="Times New Roman"/>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РЭШ «Сбор черешни»</w:t>
                  </w:r>
                </w:p>
              </w:tc>
              <w:tc>
                <w:tcPr>
                  <w:tcW w:w="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Модуль 5: Финансовая грамотность: «Школа финансовых </w:t>
                  </w:r>
                  <w:proofErr w:type="gramStart"/>
                  <w:r w:rsidRPr="00D82193">
                    <w:rPr>
                      <w:rFonts w:ascii="Times New Roman" w:hAnsi="Times New Roman" w:cs="Times New Roman"/>
                      <w:sz w:val="24"/>
                      <w:szCs w:val="24"/>
                      <w:lang w:eastAsia="ru-RU"/>
                    </w:rPr>
                    <w:t>решений»  (</w:t>
                  </w:r>
                  <w:proofErr w:type="gramEnd"/>
                  <w:r w:rsidRPr="00D82193">
                    <w:rPr>
                      <w:rFonts w:ascii="Times New Roman" w:hAnsi="Times New Roman" w:cs="Times New Roman"/>
                      <w:sz w:val="24"/>
                      <w:szCs w:val="24"/>
                      <w:lang w:eastAsia="ru-RU"/>
                    </w:rPr>
                    <w:t>4 ч)</w:t>
                  </w:r>
                </w:p>
              </w:tc>
              <w:tc>
                <w:tcPr>
                  <w:tcW w:w="60" w:type="dxa"/>
                  <w:tcBorders>
                    <w:top w:val="outset" w:sz="6" w:space="0" w:color="auto"/>
                    <w:left w:val="outset" w:sz="6" w:space="0" w:color="auto"/>
                    <w:bottom w:val="single" w:sz="8"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22.</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Как финансовые угрозы превращаются в финансовые неприятности</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Личная финансовая безопасность</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Мошенничество</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Виды финансового мошенничества</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анализировать финансовую информацию.</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w:t>
                  </w:r>
                </w:p>
              </w:tc>
              <w:tc>
                <w:tcPr>
                  <w:tcW w:w="212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Практикум/ творческий проект</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835"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90" w:history="1">
                    <w:r w:rsidR="00D82193" w:rsidRPr="00D82193">
                      <w:rPr>
                        <w:rFonts w:ascii="Times New Roman" w:hAnsi="Times New Roman" w:cs="Times New Roman"/>
                        <w:color w:val="486DAA"/>
                        <w:sz w:val="24"/>
                        <w:szCs w:val="24"/>
                        <w:u w:val="single"/>
                        <w:lang w:eastAsia="ru-RU"/>
                      </w:rPr>
                      <w:t>http://skiv.instrao.ru/bank-zadaniy/finansovaya-gramotnost</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«Новые уловки мошенников» (2021, 7 класс)</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23.</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Уловки финансовых мошенников: что помогает от них защититься</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Финансовое мошенничество</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Правила защиты от финансового мошенничества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анализировать финансовую информацию.</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w:t>
                  </w:r>
                </w:p>
              </w:tc>
              <w:tc>
                <w:tcPr>
                  <w:tcW w:w="212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практическая работа/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Составление Памятки безопасного финансового поведения</w:t>
                  </w:r>
                </w:p>
              </w:tc>
              <w:tc>
                <w:tcPr>
                  <w:tcW w:w="2835"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91" w:history="1">
                    <w:r w:rsidR="00D82193" w:rsidRPr="00D82193">
                      <w:rPr>
                        <w:rFonts w:ascii="Times New Roman" w:hAnsi="Times New Roman" w:cs="Times New Roman"/>
                        <w:color w:val="486DAA"/>
                        <w:sz w:val="24"/>
                        <w:szCs w:val="24"/>
                        <w:u w:val="single"/>
                        <w:lang w:eastAsia="ru-RU"/>
                      </w:rPr>
                      <w:t>http://skiv.instrao.ru/bank-zadaniy/finansovaya-gramotnost</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Комплекс «ПИН- код» </w:t>
                  </w:r>
                  <w:proofErr w:type="gramStart"/>
                  <w:r w:rsidRPr="00D82193">
                    <w:rPr>
                      <w:rFonts w:ascii="Times New Roman" w:hAnsi="Times New Roman" w:cs="Times New Roman"/>
                      <w:sz w:val="24"/>
                      <w:szCs w:val="24"/>
                      <w:lang w:eastAsia="ru-RU"/>
                    </w:rPr>
                    <w:t>-  (</w:t>
                  </w:r>
                  <w:proofErr w:type="gramEnd"/>
                  <w:r w:rsidRPr="00D82193">
                    <w:rPr>
                      <w:rFonts w:ascii="Times New Roman" w:hAnsi="Times New Roman" w:cs="Times New Roman"/>
                      <w:sz w:val="24"/>
                      <w:szCs w:val="24"/>
                      <w:lang w:eastAsia="ru-RU"/>
                    </w:rPr>
                    <w:t>2020, 7 класс)</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 «Где взять деньги» (2020, 8 класс)</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24.</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Заходим в интернет: опасности для личных финансов</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Финансовое мошенничество в социальных сетях</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Правила безопасного финансового поведения в социальных сетях</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анализировать финансовую информацию.</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w:t>
                  </w:r>
                </w:p>
              </w:tc>
              <w:tc>
                <w:tcPr>
                  <w:tcW w:w="212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практическая работа/игра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835"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92" w:history="1">
                    <w:r w:rsidR="00D82193" w:rsidRPr="00D82193">
                      <w:rPr>
                        <w:rFonts w:ascii="Times New Roman" w:hAnsi="Times New Roman" w:cs="Times New Roman"/>
                        <w:color w:val="486DAA"/>
                        <w:sz w:val="24"/>
                        <w:szCs w:val="24"/>
                        <w:u w:val="single"/>
                        <w:lang w:eastAsia="ru-RU"/>
                      </w:rPr>
                      <w:t>http://skiv.instrao.ru/bank-zadaniy/finansovaya-gramotnost</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 «Пицца с большой скидкой» (2021, 7 класс)</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w:t>
                  </w:r>
                  <w:del w:id="1" w:author="Unknown">
                    <w:r w:rsidRPr="00D82193">
                      <w:rPr>
                        <w:rFonts w:ascii="Times New Roman" w:hAnsi="Times New Roman" w:cs="Times New Roman"/>
                        <w:sz w:val="24"/>
                        <w:szCs w:val="24"/>
                        <w:lang w:eastAsia="ru-RU"/>
                      </w:rPr>
                      <w:delText>борник эталонных заданий Выпуск 2</w:delText>
                    </w:r>
                  </w:del>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Ситуация «Вымогатели в социальных сетях»</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25.</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Самое главное о правилах безопасного финансового поведения</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Финансовая безопасность</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Финансовый риск</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Правила безопасного финансового поведения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анализировать финансовую информацию.</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w:t>
                  </w:r>
                </w:p>
              </w:tc>
              <w:tc>
                <w:tcPr>
                  <w:tcW w:w="212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Практическая работа/ диспут/игра-кейс</w:t>
                  </w:r>
                </w:p>
              </w:tc>
              <w:tc>
                <w:tcPr>
                  <w:tcW w:w="2835"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93" w:history="1">
                    <w:r w:rsidR="00D82193" w:rsidRPr="00D82193">
                      <w:rPr>
                        <w:rFonts w:ascii="Times New Roman" w:hAnsi="Times New Roman" w:cs="Times New Roman"/>
                        <w:color w:val="486DAA"/>
                        <w:sz w:val="24"/>
                        <w:szCs w:val="24"/>
                        <w:u w:val="single"/>
                        <w:lang w:eastAsia="ru-RU"/>
                      </w:rPr>
                      <w:t>http://skiv.instrao.ru/bank-zadaniy/finansovaya-gramotnost</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 «Билеты на концерт» (2020, 7 класс)</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Интегрированные занятия: Финансовая грамотность+ </w:t>
                  </w:r>
                  <w:proofErr w:type="gramStart"/>
                  <w:r w:rsidRPr="00D82193">
                    <w:rPr>
                      <w:rFonts w:ascii="Times New Roman" w:hAnsi="Times New Roman" w:cs="Times New Roman"/>
                      <w:sz w:val="24"/>
                      <w:szCs w:val="24"/>
                      <w:lang w:eastAsia="ru-RU"/>
                    </w:rPr>
                    <w:t>Математика  (</w:t>
                  </w:r>
                  <w:proofErr w:type="gramEnd"/>
                  <w:r w:rsidRPr="00D82193">
                    <w:rPr>
                      <w:rFonts w:ascii="Times New Roman" w:hAnsi="Times New Roman" w:cs="Times New Roman"/>
                      <w:sz w:val="24"/>
                      <w:szCs w:val="24"/>
                      <w:lang w:eastAsia="ru-RU"/>
                    </w:rPr>
                    <w:t>2 ч)</w:t>
                  </w:r>
                </w:p>
              </w:tc>
              <w:tc>
                <w:tcPr>
                  <w:tcW w:w="60" w:type="dxa"/>
                  <w:tcBorders>
                    <w:top w:val="outset" w:sz="6" w:space="0" w:color="auto"/>
                    <w:left w:val="outset" w:sz="6" w:space="0" w:color="auto"/>
                    <w:bottom w:val="single" w:sz="8"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bookmarkStart w:id="2" w:name=""/>
                  <w:r w:rsidRPr="00D82193">
                    <w:rPr>
                      <w:rFonts w:ascii="Times New Roman" w:hAnsi="Times New Roman" w:cs="Times New Roman"/>
                      <w:sz w:val="24"/>
                      <w:szCs w:val="24"/>
                      <w:lang w:eastAsia="ru-RU"/>
                    </w:rPr>
                    <w:t>26-27.</w:t>
                  </w:r>
                  <w:bookmarkEnd w:id="2"/>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«Покупать, но по сторонам не зевать»</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«Акции и распродажи»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Финансовая грамотность</w:t>
                  </w:r>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Финансовая безопасность</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Правила безопасного финансового поведения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 изучения раздела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Рефлексия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Математическая грамотность:</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Зависимость «цена – количество-стоимость»,</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Вычисления с десятичными и обыкновенными дробями,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Вычисление процентов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Финансовая грамотность</w:t>
                  </w:r>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анализировать финансовую информацию.</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Математическая грамотность:</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Извлекать информацию (из текста, таблицы, диаграммы), </w:t>
                  </w:r>
                  <w:proofErr w:type="gramStart"/>
                  <w:r w:rsidRPr="00D82193">
                    <w:rPr>
                      <w:rFonts w:ascii="Times New Roman" w:hAnsi="Times New Roman" w:cs="Times New Roman"/>
                      <w:sz w:val="24"/>
                      <w:szCs w:val="24"/>
                      <w:lang w:eastAsia="ru-RU"/>
                    </w:rPr>
                    <w:t>Распознавать</w:t>
                  </w:r>
                  <w:proofErr w:type="gramEnd"/>
                  <w:r w:rsidRPr="00D82193">
                    <w:rPr>
                      <w:rFonts w:ascii="Times New Roman" w:hAnsi="Times New Roman" w:cs="Times New Roman"/>
                      <w:sz w:val="24"/>
                      <w:szCs w:val="24"/>
                      <w:lang w:eastAsia="ru-RU"/>
                    </w:rPr>
                    <w:t> математические объекты, Моделировать ситуацию математически,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Устанавливать и использовать зависимости между величинами, данными,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Предлагать  и</w:t>
                  </w:r>
                  <w:proofErr w:type="gramEnd"/>
                  <w:r w:rsidRPr="00D82193">
                    <w:rPr>
                      <w:rFonts w:ascii="Times New Roman" w:hAnsi="Times New Roman" w:cs="Times New Roman"/>
                      <w:sz w:val="24"/>
                      <w:szCs w:val="24"/>
                      <w:lang w:eastAsia="ru-RU"/>
                    </w:rPr>
                    <w:t xml:space="preserve"> обсуждать способы решения, Прикидывать, оценивать, вычислять результат</w:t>
                  </w:r>
                </w:p>
              </w:tc>
              <w:tc>
                <w:tcPr>
                  <w:tcW w:w="212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Игра, групповая работа, индивидуальная работа</w:t>
                  </w:r>
                </w:p>
              </w:tc>
              <w:tc>
                <w:tcPr>
                  <w:tcW w:w="2835"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94" w:history="1">
                    <w:r w:rsidR="00D82193" w:rsidRPr="00D82193">
                      <w:rPr>
                        <w:rFonts w:ascii="Times New Roman" w:hAnsi="Times New Roman" w:cs="Times New Roman"/>
                        <w:color w:val="486DAA"/>
                        <w:sz w:val="24"/>
                        <w:szCs w:val="24"/>
                        <w:u w:val="single"/>
                        <w:lang w:eastAsia="ru-RU"/>
                      </w:rPr>
                      <w:t>Математическая грамотность </w:t>
                    </w:r>
                    <w:r w:rsidR="00D82193" w:rsidRPr="00D82193">
                      <w:rPr>
                        <w:rFonts w:ascii="Times New Roman" w:hAnsi="Times New Roman" w:cs="Times New Roman"/>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7 класс, 2021:</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«Акция в интернет-магазине</w:t>
                  </w:r>
                  <w:proofErr w:type="gramStart"/>
                  <w:r w:rsidRPr="00D82193">
                    <w:rPr>
                      <w:rFonts w:ascii="Times New Roman" w:hAnsi="Times New Roman" w:cs="Times New Roman"/>
                      <w:sz w:val="24"/>
                      <w:szCs w:val="24"/>
                      <w:lang w:eastAsia="ru-RU"/>
                    </w:rPr>
                    <w:t>»,  «</w:t>
                  </w:r>
                  <w:proofErr w:type="gramEnd"/>
                  <w:r w:rsidRPr="00D82193">
                    <w:rPr>
                      <w:rFonts w:ascii="Times New Roman" w:hAnsi="Times New Roman" w:cs="Times New Roman"/>
                      <w:sz w:val="24"/>
                      <w:szCs w:val="24"/>
                      <w:lang w:eastAsia="ru-RU"/>
                    </w:rPr>
                    <w:t>Акция в магазине косметики», «Предпраздничная распродажа»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Модуль 6: Глобальные компетенции «Роскошь общения. Ты, я, мы отвечаем за планету.  Мы учимся преодолевать проблемы в общении и вместе решать глобальные проблемы» (5 ч)</w:t>
                  </w:r>
                </w:p>
              </w:tc>
              <w:tc>
                <w:tcPr>
                  <w:tcW w:w="60" w:type="dxa"/>
                  <w:tcBorders>
                    <w:top w:val="outset" w:sz="6" w:space="0" w:color="auto"/>
                    <w:left w:val="outset" w:sz="6" w:space="0" w:color="auto"/>
                    <w:bottom w:val="single" w:sz="8"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28.</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 чем могут быть связаны проблемы в общении</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Межкультурное взаимодействие</w:t>
                  </w:r>
                  <w:r w:rsidRPr="00D82193">
                    <w:rPr>
                      <w:rFonts w:ascii="Times New Roman" w:hAnsi="Times New Roman" w:cs="Times New Roman"/>
                      <w:sz w:val="24"/>
                      <w:szCs w:val="24"/>
                      <w:lang w:eastAsia="ru-RU"/>
                    </w:rPr>
                    <w:t>: необходимость межкультурного диалога.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lastRenderedPageBreak/>
                    <w:t>Культура и диалог культур. </w:t>
                  </w:r>
                  <w:r w:rsidRPr="00D82193">
                    <w:rPr>
                      <w:rFonts w:ascii="Times New Roman" w:hAnsi="Times New Roman" w:cs="Times New Roman"/>
                      <w:sz w:val="24"/>
                      <w:szCs w:val="24"/>
                      <w:lang w:eastAsia="ru-RU"/>
                    </w:rPr>
                    <w:t> Роль семьи и школы в жизни общества, в формировании культуры общения между представителями разных народов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Анализировать ситуации межкультурного диалога.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оценивать различные мнения и точки зрения в межкультурном диалоге.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Аргументировать свое мнение по вопросам межкультурного взаимодействия.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Объяснять причины непонимания в межкультурном диалоге.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последствия эффективного и неэффективного межкультурного диалога</w:t>
                  </w:r>
                </w:p>
              </w:tc>
              <w:tc>
                <w:tcPr>
                  <w:tcW w:w="212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Беседа / обсуждение / игровая деятельность / решение познавательных </w:t>
                  </w:r>
                  <w:r w:rsidRPr="00D82193">
                    <w:rPr>
                      <w:rFonts w:ascii="Times New Roman" w:hAnsi="Times New Roman" w:cs="Times New Roman"/>
                      <w:sz w:val="24"/>
                      <w:szCs w:val="24"/>
                      <w:lang w:eastAsia="ru-RU"/>
                    </w:rPr>
                    <w:lastRenderedPageBreak/>
                    <w:t>задач и разбор ситуаций</w:t>
                  </w:r>
                </w:p>
              </w:tc>
              <w:tc>
                <w:tcPr>
                  <w:tcW w:w="2835"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Демонстрационный вариант 2019 (</w:t>
                  </w:r>
                  <w:hyperlink r:id="rId95"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Ситуации «Семейные ценности»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«Школьная жизнь»</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29.</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Общаемся в школе, соблюдая свои интересы и интересы друга</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Межкультурное взаимодействие</w:t>
                  </w:r>
                  <w:r w:rsidRPr="00D82193">
                    <w:rPr>
                      <w:rFonts w:ascii="Times New Roman" w:hAnsi="Times New Roman" w:cs="Times New Roman"/>
                      <w:sz w:val="24"/>
                      <w:szCs w:val="24"/>
                      <w:lang w:eastAsia="ru-RU"/>
                    </w:rPr>
                    <w:t>: успешное и уважительное взаимодействие между людьми, действия в интересах коллектива.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Определять стратегии поведения в результате анализа ситуаций, связанных с противоречиями во взаимодействии между людьми.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действия людей в конфликтных ситуациях, предлагать пути разрешения конфликтов</w:t>
                  </w:r>
                </w:p>
              </w:tc>
              <w:tc>
                <w:tcPr>
                  <w:tcW w:w="212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 обсуждение / игровая деятельность / решение познавательных задач и разбор ситуаций</w:t>
                  </w:r>
                </w:p>
              </w:tc>
              <w:tc>
                <w:tcPr>
                  <w:tcW w:w="2835"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96"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Ситуации «Кто пойдет в поход»</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«Дай списать»</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30.</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Прошлое и будущее: причины и способы решения глобальных проблем</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Глобальные проблемы как следствие глобализации</w:t>
                  </w:r>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Изменение климата, экологические и демографические проблемы</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Объяснять ситуации, связанные с глобальным изменением климата, экологическими и демографическими проблемами.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Приводить примеры и давать оценку действиям, которые усиливают проявление или предотвращают глобальные проблемы</w:t>
                  </w:r>
                </w:p>
              </w:tc>
              <w:tc>
                <w:tcPr>
                  <w:tcW w:w="212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Дискуссия / решение познавательных задач и разбор ситуаций</w:t>
                  </w:r>
                </w:p>
              </w:tc>
              <w:tc>
                <w:tcPr>
                  <w:tcW w:w="2835"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97"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Ситуации «Нам не страшен гололед»</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«Деревья в городе»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«Изменение климата»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Демонстрационный вариант 2019</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Ситуация «Изменения в </w:t>
                  </w:r>
                  <w:proofErr w:type="spellStart"/>
                  <w:r w:rsidRPr="00D82193">
                    <w:rPr>
                      <w:rFonts w:ascii="Times New Roman" w:hAnsi="Times New Roman" w:cs="Times New Roman"/>
                      <w:sz w:val="24"/>
                      <w:szCs w:val="24"/>
                      <w:lang w:eastAsia="ru-RU"/>
                    </w:rPr>
                    <w:t>Зедландии</w:t>
                  </w:r>
                  <w:proofErr w:type="spellEnd"/>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Открытый банк заданий 2020</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Ситуация «Выбрасываем продукты или голодаем»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31-32.</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Действуем для будущего: участвуем в изменении экологической ситуации. Выбираем профессию</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Глобальные проблемы: </w:t>
                  </w:r>
                  <w:r w:rsidRPr="00D82193">
                    <w:rPr>
                      <w:rFonts w:ascii="Times New Roman" w:hAnsi="Times New Roman" w:cs="Times New Roman"/>
                      <w:sz w:val="24"/>
                      <w:szCs w:val="24"/>
                      <w:lang w:eastAsia="ru-RU"/>
                    </w:rPr>
                    <w:t>возможности и роль каждого человека в преодолении воздействия глобальных проблем или в их решении.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xml:space="preserve">Проблемы прав человека в современном </w:t>
                  </w:r>
                  <w:proofErr w:type="gramStart"/>
                  <w:r w:rsidRPr="00D82193">
                    <w:rPr>
                      <w:rFonts w:ascii="Times New Roman" w:hAnsi="Times New Roman" w:cs="Times New Roman"/>
                      <w:i/>
                      <w:iCs/>
                      <w:sz w:val="24"/>
                      <w:szCs w:val="24"/>
                      <w:lang w:eastAsia="ru-RU"/>
                    </w:rPr>
                    <w:t>мире. </w:t>
                  </w:r>
                  <w:r w:rsidRPr="00D82193">
                    <w:rPr>
                      <w:rFonts w:ascii="Times New Roman" w:hAnsi="Times New Roman" w:cs="Times New Roman"/>
                      <w:sz w:val="24"/>
                      <w:szCs w:val="24"/>
                      <w:lang w:eastAsia="ru-RU"/>
                    </w:rPr>
                    <w:t> </w:t>
                  </w:r>
                  <w:proofErr w:type="gramEnd"/>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Анализировать</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возможности и пределы возможностей воздействия одного человека на решение глобальных проблем.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оценивать различные мнения и точки зрения о преодолении последствий глобализации, о возможности участия каждого в решении глобальных проблем.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12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 обсуждение / решение познавательных задач и разбор ситуаций</w:t>
                  </w:r>
                </w:p>
              </w:tc>
              <w:tc>
                <w:tcPr>
                  <w:tcW w:w="2835"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98"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Ситуация «Выбираем профессию»</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Ситуация «</w:t>
                  </w:r>
                  <w:proofErr w:type="spellStart"/>
                  <w:r w:rsidRPr="00D82193">
                    <w:rPr>
                      <w:rFonts w:ascii="Times New Roman" w:hAnsi="Times New Roman" w:cs="Times New Roman"/>
                      <w:sz w:val="24"/>
                      <w:szCs w:val="24"/>
                      <w:lang w:eastAsia="ru-RU"/>
                    </w:rPr>
                    <w:t>Экологичная</w:t>
                  </w:r>
                  <w:proofErr w:type="spellEnd"/>
                  <w:r w:rsidRPr="00D82193">
                    <w:rPr>
                      <w:rFonts w:ascii="Times New Roman" w:hAnsi="Times New Roman" w:cs="Times New Roman"/>
                      <w:sz w:val="24"/>
                      <w:szCs w:val="24"/>
                      <w:lang w:eastAsia="ru-RU"/>
                    </w:rPr>
                    <w:t xml:space="preserve"> обувь»</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Ситуация «Дети должны мечтать, а не работать в поле»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Глобальные компетенции. Сборник эталонных заданий. Выпуск 1.</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Ситуация «Образование в мире: право и бизнес»</w:t>
                  </w:r>
                </w:p>
              </w:tc>
            </w:tr>
            <w:tr w:rsidR="00D82193" w:rsidRPr="00D82193" w:rsidTr="00D82193">
              <w:tc>
                <w:tcPr>
                  <w:tcW w:w="14850" w:type="dxa"/>
                  <w:gridSpan w:val="9"/>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 программы. Рефлексивное занятие 2.</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33.</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 программы.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Самооценка результатов деятельности на занятиях</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Оценка (самооценка) уровня </w:t>
                  </w:r>
                  <w:proofErr w:type="spellStart"/>
                  <w:r w:rsidRPr="00D82193">
                    <w:rPr>
                      <w:rFonts w:ascii="Times New Roman" w:hAnsi="Times New Roman" w:cs="Times New Roman"/>
                      <w:sz w:val="24"/>
                      <w:szCs w:val="24"/>
                      <w:lang w:eastAsia="ru-RU"/>
                    </w:rPr>
                    <w:t>сформированности</w:t>
                  </w:r>
                  <w:proofErr w:type="spellEnd"/>
                  <w:r w:rsidRPr="00D82193">
                    <w:rPr>
                      <w:rFonts w:ascii="Times New Roman" w:hAnsi="Times New Roman" w:cs="Times New Roman"/>
                      <w:sz w:val="24"/>
                      <w:szCs w:val="24"/>
                      <w:lang w:eastAsia="ru-RU"/>
                    </w:rPr>
                    <w:t xml:space="preserve"> функциональной грамотности по шести составляющим. Обсуждение возможных действий, направленных на </w:t>
                  </w:r>
                  <w:r w:rsidRPr="00D82193">
                    <w:rPr>
                      <w:rFonts w:ascii="Times New Roman" w:hAnsi="Times New Roman" w:cs="Times New Roman"/>
                      <w:sz w:val="24"/>
                      <w:szCs w:val="24"/>
                      <w:lang w:eastAsia="ru-RU"/>
                    </w:rPr>
                    <w:lastRenderedPageBreak/>
                    <w:t>повышение уровня ФГ отдельных учащихся и группы в целом.</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Оценивать результаты своей деятельности.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Аргументировать и обосновывать свою позицию.</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Осуществлять сотрудничество со сверстниками.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Учитывать разные мнения.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12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Групповая работа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835"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Для конкретизации проявления </w:t>
                  </w:r>
                  <w:proofErr w:type="spellStart"/>
                  <w:r w:rsidRPr="00D82193">
                    <w:rPr>
                      <w:rFonts w:ascii="Times New Roman" w:hAnsi="Times New Roman" w:cs="Times New Roman"/>
                      <w:sz w:val="24"/>
                      <w:szCs w:val="24"/>
                      <w:lang w:eastAsia="ru-RU"/>
                    </w:rPr>
                    <w:t>сформированности</w:t>
                  </w:r>
                  <w:proofErr w:type="spellEnd"/>
                  <w:r w:rsidRPr="00D82193">
                    <w:rPr>
                      <w:rFonts w:ascii="Times New Roman" w:hAnsi="Times New Roman" w:cs="Times New Roman"/>
                      <w:sz w:val="24"/>
                      <w:szCs w:val="24"/>
                      <w:lang w:eastAsia="ru-RU"/>
                    </w:rPr>
                    <w:t xml:space="preserve"> </w:t>
                  </w:r>
                  <w:proofErr w:type="gramStart"/>
                  <w:r w:rsidRPr="00D82193">
                    <w:rPr>
                      <w:rFonts w:ascii="Times New Roman" w:hAnsi="Times New Roman" w:cs="Times New Roman"/>
                      <w:sz w:val="24"/>
                      <w:szCs w:val="24"/>
                      <w:lang w:eastAsia="ru-RU"/>
                    </w:rPr>
                    <w:t>отдельных  уровней</w:t>
                  </w:r>
                  <w:proofErr w:type="gramEnd"/>
                  <w:r w:rsidRPr="00D82193">
                    <w:rPr>
                      <w:rFonts w:ascii="Times New Roman" w:hAnsi="Times New Roman" w:cs="Times New Roman"/>
                      <w:sz w:val="24"/>
                      <w:szCs w:val="24"/>
                      <w:lang w:eastAsia="ru-RU"/>
                    </w:rPr>
                    <w:t xml:space="preserve"> ФГ используются примеры заданий разного уровня ФГ (</w:t>
                  </w:r>
                  <w:hyperlink r:id="rId99"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tc>
            </w:tr>
            <w:tr w:rsidR="00D82193" w:rsidRPr="00D82193" w:rsidTr="00D82193">
              <w:tc>
                <w:tcPr>
                  <w:tcW w:w="675"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34.</w:t>
                  </w:r>
                </w:p>
              </w:tc>
              <w:tc>
                <w:tcPr>
                  <w:tcW w:w="26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Итоговое занятие</w:t>
                  </w:r>
                </w:p>
              </w:tc>
              <w:tc>
                <w:tcPr>
                  <w:tcW w:w="99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6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Демонстрация итогов внеурочных занятий по ФГ (открытое мероприятие для школы и родителей).</w:t>
                  </w:r>
                </w:p>
              </w:tc>
              <w:tc>
                <w:tcPr>
                  <w:tcW w:w="22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Решение практических </w:t>
                  </w:r>
                  <w:proofErr w:type="gramStart"/>
                  <w:r w:rsidRPr="00D82193">
                    <w:rPr>
                      <w:rFonts w:ascii="Times New Roman" w:hAnsi="Times New Roman" w:cs="Times New Roman"/>
                      <w:sz w:val="24"/>
                      <w:szCs w:val="24"/>
                      <w:lang w:eastAsia="ru-RU"/>
                    </w:rPr>
                    <w:t>задач,  успешное</w:t>
                  </w:r>
                  <w:proofErr w:type="gramEnd"/>
                  <w:r w:rsidRPr="00D82193">
                    <w:rPr>
                      <w:rFonts w:ascii="Times New Roman" w:hAnsi="Times New Roman" w:cs="Times New Roman"/>
                      <w:sz w:val="24"/>
                      <w:szCs w:val="24"/>
                      <w:lang w:eastAsia="ru-RU"/>
                    </w:rPr>
                    <w:t xml:space="preserve"> межличностного общение в совместной деятельности, активное участие в коллективных учебно-исследовательских, проектных и других творческих работах.</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Просмотр слайд-шоу с фотографиями и видео, сделанными педагогами и детьми во время занятий.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Благодарности друг другу за совместную работу.</w:t>
                  </w:r>
                </w:p>
              </w:tc>
              <w:tc>
                <w:tcPr>
                  <w:tcW w:w="212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Театрализованное представление,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фестиваль, выставка работ</w:t>
                  </w:r>
                </w:p>
              </w:tc>
              <w:tc>
                <w:tcPr>
                  <w:tcW w:w="2835"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45"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c>
                <w:tcPr>
                  <w:tcW w:w="258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c>
                <w:tcPr>
                  <w:tcW w:w="9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c>
                <w:tcPr>
                  <w:tcW w:w="3015"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c>
                <w:tcPr>
                  <w:tcW w:w="2715"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c>
                <w:tcPr>
                  <w:tcW w:w="198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c>
                <w:tcPr>
                  <w:tcW w:w="135"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c>
                <w:tcPr>
                  <w:tcW w:w="2775"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c>
                <w:tcPr>
                  <w:tcW w:w="45"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r>
          </w:tbl>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Default="00D82193"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Pr="00D82193" w:rsidRDefault="00B842FC" w:rsidP="00D82193">
            <w:pPr>
              <w:pStyle w:val="a6"/>
              <w:rPr>
                <w:rFonts w:ascii="Times New Roman" w:hAnsi="Times New Roman" w:cs="Times New Roman"/>
                <w:sz w:val="24"/>
                <w:szCs w:val="24"/>
                <w:lang w:eastAsia="ru-RU"/>
              </w:rPr>
            </w:pPr>
          </w:p>
          <w:p w:rsidR="00067A5B" w:rsidRPr="00E668B2" w:rsidRDefault="00067A5B" w:rsidP="00067A5B">
            <w:pPr>
              <w:pStyle w:val="a6"/>
              <w:jc w:val="center"/>
              <w:rPr>
                <w:rFonts w:ascii="Times New Roman" w:hAnsi="Times New Roman" w:cs="Times New Roman"/>
                <w:b/>
                <w:sz w:val="24"/>
                <w:szCs w:val="24"/>
                <w:lang w:eastAsia="ru-RU"/>
              </w:rPr>
            </w:pPr>
            <w:r w:rsidRPr="00E668B2">
              <w:rPr>
                <w:rFonts w:ascii="Times New Roman" w:hAnsi="Times New Roman" w:cs="Times New Roman"/>
                <w:b/>
                <w:sz w:val="24"/>
                <w:szCs w:val="24"/>
                <w:lang w:eastAsia="ru-RU"/>
              </w:rPr>
              <w:t>ТЕМАТИЧЕСКОЕ ПЛАНИРОВАНИЕ</w:t>
            </w:r>
          </w:p>
          <w:p w:rsidR="00D82193" w:rsidRPr="00B842FC" w:rsidRDefault="00D82193" w:rsidP="00B842FC">
            <w:pPr>
              <w:pStyle w:val="a6"/>
              <w:jc w:val="center"/>
              <w:rPr>
                <w:rFonts w:ascii="Times New Roman" w:hAnsi="Times New Roman" w:cs="Times New Roman"/>
                <w:b/>
                <w:sz w:val="24"/>
                <w:szCs w:val="24"/>
                <w:lang w:eastAsia="ru-RU"/>
              </w:rPr>
            </w:pPr>
          </w:p>
          <w:p w:rsidR="00D82193" w:rsidRPr="00B842FC" w:rsidRDefault="00D82193" w:rsidP="00B842FC">
            <w:pPr>
              <w:pStyle w:val="a6"/>
              <w:jc w:val="center"/>
              <w:rPr>
                <w:rFonts w:ascii="Times New Roman" w:hAnsi="Times New Roman" w:cs="Times New Roman"/>
                <w:b/>
                <w:sz w:val="24"/>
                <w:szCs w:val="24"/>
                <w:lang w:eastAsia="ru-RU"/>
              </w:rPr>
            </w:pPr>
            <w:r w:rsidRPr="00B842FC">
              <w:rPr>
                <w:rFonts w:ascii="Times New Roman" w:hAnsi="Times New Roman" w:cs="Times New Roman"/>
                <w:b/>
                <w:sz w:val="24"/>
                <w:szCs w:val="24"/>
                <w:lang w:eastAsia="ru-RU"/>
              </w:rPr>
              <w:t>8 класс</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9"/>
              <w:gridCol w:w="1456"/>
              <w:gridCol w:w="459"/>
              <w:gridCol w:w="1934"/>
              <w:gridCol w:w="5034"/>
              <w:gridCol w:w="2184"/>
              <w:gridCol w:w="2459"/>
            </w:tblGrid>
            <w:tr w:rsidR="00D82193" w:rsidRPr="00D82193" w:rsidTr="00D82193">
              <w:tc>
                <w:tcPr>
                  <w:tcW w:w="616" w:type="dxa"/>
                  <w:tcBorders>
                    <w:top w:val="single" w:sz="8"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w:t>
                  </w:r>
                </w:p>
              </w:tc>
              <w:tc>
                <w:tcPr>
                  <w:tcW w:w="2568"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Тема</w:t>
                  </w:r>
                </w:p>
              </w:tc>
              <w:tc>
                <w:tcPr>
                  <w:tcW w:w="910"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Кол-во часов</w:t>
                  </w:r>
                </w:p>
              </w:tc>
              <w:tc>
                <w:tcPr>
                  <w:tcW w:w="3223"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Основное содержание</w:t>
                  </w:r>
                </w:p>
              </w:tc>
              <w:tc>
                <w:tcPr>
                  <w:tcW w:w="2619"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Основные виды деятельности</w:t>
                  </w:r>
                </w:p>
              </w:tc>
              <w:tc>
                <w:tcPr>
                  <w:tcW w:w="2074"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Формы проведения занятий</w:t>
                  </w:r>
                </w:p>
              </w:tc>
              <w:tc>
                <w:tcPr>
                  <w:tcW w:w="2776"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Электронные (цифровые) образовательные ресурсы</w:t>
                  </w:r>
                </w:p>
              </w:tc>
            </w:tr>
            <w:tr w:rsidR="00D82193" w:rsidRPr="00D82193" w:rsidTr="00D82193">
              <w:tc>
                <w:tcPr>
                  <w:tcW w:w="14786" w:type="dxa"/>
                  <w:gridSpan w:val="7"/>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Введение в курс «Функциональная грамотность» для учащихся 8 класса.</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Введение</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Ожидания каждого школьника и группы в целом от совместной работы. Обсуждение планов и </w:t>
                  </w:r>
                  <w:r w:rsidRPr="00D82193">
                    <w:rPr>
                      <w:rFonts w:ascii="Times New Roman" w:hAnsi="Times New Roman" w:cs="Times New Roman"/>
                      <w:sz w:val="24"/>
                      <w:szCs w:val="24"/>
                      <w:lang w:eastAsia="ru-RU"/>
                    </w:rPr>
                    <w:lastRenderedPageBreak/>
                    <w:t>организации работы в рамках программы.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Развить мотивацию к целенаправленной социально значимой деятельности; стремление быть полезным, интерес к социальному сотрудничеству;</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Сформировать внутреннюю позиции личности как особого ценностного отношения к себе, окружающим людям и жизни в целом;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Сформировать установку на активное участие в решении практических задач, осознанием важности образования на протяжении всей жизни для успешной профессиональной деятельности и развитием необходимых умений;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Приобрести опыт успешного межличностного общения;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Игры и упражнения, помогающие объединить участников программы, которые будут посещать занятия.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работа в группах, планирование работы.</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Российской электронной школы (РЭШ, </w:t>
                  </w:r>
                  <w:hyperlink r:id="rId100" w:history="1">
                    <w:r w:rsidRPr="00D82193">
                      <w:rPr>
                        <w:rFonts w:ascii="Times New Roman" w:hAnsi="Times New Roman" w:cs="Times New Roman"/>
                        <w:color w:val="486DAA"/>
                        <w:sz w:val="24"/>
                        <w:szCs w:val="24"/>
                        <w:u w:val="single"/>
                        <w:lang w:eastAsia="ru-RU"/>
                      </w:rPr>
                      <w:t>https://fg.resh.edu.ru/</w:t>
                    </w:r>
                  </w:hyperlink>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портал ФГБНУ ИСРО </w:t>
                  </w:r>
                  <w:proofErr w:type="gramStart"/>
                  <w:r w:rsidRPr="00D82193">
                    <w:rPr>
                      <w:rFonts w:ascii="Times New Roman" w:hAnsi="Times New Roman" w:cs="Times New Roman"/>
                      <w:sz w:val="24"/>
                      <w:szCs w:val="24"/>
                      <w:lang w:eastAsia="ru-RU"/>
                    </w:rPr>
                    <w:t>РАО,  Сетевой</w:t>
                  </w:r>
                  <w:proofErr w:type="gramEnd"/>
                  <w:r w:rsidRPr="00D82193">
                    <w:rPr>
                      <w:rFonts w:ascii="Times New Roman" w:hAnsi="Times New Roman" w:cs="Times New Roman"/>
                      <w:sz w:val="24"/>
                      <w:szCs w:val="24"/>
                      <w:lang w:eastAsia="ru-RU"/>
                    </w:rPr>
                    <w:t xml:space="preserve"> комплекс информационного взаимодействия субъектов Российской Федерации в проекте «Мониторинг формирования функциональной грамотности учащихся» (</w:t>
                  </w:r>
                  <w:hyperlink r:id="rId101"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материалы из пособий «Функциональная грамотность. Учимся для жизни» издательства «Просвещение».</w:t>
                  </w:r>
                </w:p>
              </w:tc>
            </w:tr>
            <w:tr w:rsidR="00D82193" w:rsidRPr="00D82193" w:rsidTr="00D82193">
              <w:tc>
                <w:tcPr>
                  <w:tcW w:w="14786" w:type="dxa"/>
                  <w:gridSpan w:val="7"/>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Модуль 1: Читательская грамотность: «Шаг за пределы текста: пробуем действовать» (5 ч)</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2-3.</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Человек и книга</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Особенности чтения и понимания электронных текстов</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Использовать информацию из текста для различных целей</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Практикум в компьютерном классе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«Книга из интернета»</w:t>
                  </w:r>
                </w:p>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02" w:history="1">
                    <w:r w:rsidR="00D82193" w:rsidRPr="00D82193">
                      <w:rPr>
                        <w:rFonts w:ascii="Times New Roman" w:hAnsi="Times New Roman" w:cs="Times New Roman"/>
                        <w:color w:val="486DAA"/>
                        <w:sz w:val="24"/>
                        <w:szCs w:val="24"/>
                        <w:u w:val="single"/>
                        <w:lang w:eastAsia="ru-RU"/>
                      </w:rPr>
                      <w:t>http://skiv.instrao.ru/bank-zadaniy/chitatelskaya-gramotnost/</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4-5.</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Познание</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Научная информация: анализ и оценка</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Использовать информацию из текста для различных целей</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Конференция</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«Исчезающая пища» (Читательская грамотность. Сборник эталонных заданий. Выпуск 2. Учеб. пособие для </w:t>
                  </w:r>
                  <w:proofErr w:type="spellStart"/>
                  <w:r w:rsidRPr="00D82193">
                    <w:rPr>
                      <w:rFonts w:ascii="Times New Roman" w:hAnsi="Times New Roman" w:cs="Times New Roman"/>
                      <w:sz w:val="24"/>
                      <w:szCs w:val="24"/>
                      <w:lang w:eastAsia="ru-RU"/>
                    </w:rPr>
                    <w:t>общеобразоват</w:t>
                  </w:r>
                  <w:proofErr w:type="spellEnd"/>
                  <w:r w:rsidRPr="00D82193">
                    <w:rPr>
                      <w:rFonts w:ascii="Times New Roman" w:hAnsi="Times New Roman" w:cs="Times New Roman"/>
                      <w:sz w:val="24"/>
                      <w:szCs w:val="24"/>
                      <w:lang w:eastAsia="ru-RU"/>
                    </w:rPr>
                    <w:t xml:space="preserve">. организаций. В 2-х ч. Часть 2. ‒ Москва, </w:t>
                  </w:r>
                  <w:proofErr w:type="spellStart"/>
                  <w:r w:rsidRPr="00D82193">
                    <w:rPr>
                      <w:rFonts w:ascii="Times New Roman" w:hAnsi="Times New Roman" w:cs="Times New Roman"/>
                      <w:sz w:val="24"/>
                      <w:szCs w:val="24"/>
                      <w:lang w:eastAsia="ru-RU"/>
                    </w:rPr>
                    <w:t>СанктПетербург</w:t>
                  </w:r>
                  <w:proofErr w:type="spellEnd"/>
                  <w:r w:rsidRPr="00D82193">
                    <w:rPr>
                      <w:rFonts w:ascii="Times New Roman" w:hAnsi="Times New Roman" w:cs="Times New Roman"/>
                      <w:sz w:val="24"/>
                      <w:szCs w:val="24"/>
                      <w:lang w:eastAsia="ru-RU"/>
                    </w:rPr>
                    <w:t>: «Просвещение», 2021).</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«Новости»</w:t>
                  </w:r>
                </w:p>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03" w:history="1">
                    <w:r w:rsidR="00D82193" w:rsidRPr="00D82193">
                      <w:rPr>
                        <w:rFonts w:ascii="Times New Roman" w:hAnsi="Times New Roman" w:cs="Times New Roman"/>
                        <w:color w:val="486DAA"/>
                        <w:sz w:val="24"/>
                        <w:szCs w:val="24"/>
                        <w:u w:val="single"/>
                        <w:lang w:eastAsia="ru-RU"/>
                      </w:rPr>
                      <w:t>http://skiv.instrao.ru/bank-zadaniy/chitatelskaya-gramotnost/</w:t>
                    </w:r>
                  </w:hyperlink>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6.</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Смысл жизни (я и моя жизнь)</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Художественный текст как средство осмысления действительности</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Интегрировать и интерпретировать информацию</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Творческая лаборатория</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 тенью»</w:t>
                  </w:r>
                </w:p>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04" w:history="1">
                    <w:r w:rsidR="00D82193" w:rsidRPr="00D82193">
                      <w:rPr>
                        <w:rFonts w:ascii="Times New Roman" w:hAnsi="Times New Roman" w:cs="Times New Roman"/>
                        <w:color w:val="486DAA"/>
                        <w:sz w:val="24"/>
                        <w:szCs w:val="24"/>
                        <w:u w:val="single"/>
                        <w:lang w:eastAsia="ru-RU"/>
                      </w:rPr>
                      <w:t>http://skiv.instrao.ru/bank-zadaniy/chitatelskaya-gramotnost/</w:t>
                    </w:r>
                  </w:hyperlink>
                </w:p>
              </w:tc>
            </w:tr>
            <w:tr w:rsidR="00D82193" w:rsidRPr="00D82193" w:rsidTr="00D82193">
              <w:tc>
                <w:tcPr>
                  <w:tcW w:w="14786" w:type="dxa"/>
                  <w:gridSpan w:val="7"/>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Модуль 2: Естественно-научная грамотность: «Как применяют знания?» (5 ч)</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7-8.</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Наука и технологии</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заданий «Поехали на водороде» и «На всех парусах»</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Объяснение принципов действия технологий.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идей по использованию знаний для разработки и совершенствования технологий. </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индивидуально или в парах. Обсуждение результатов выполнения заданий.</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Естественно-научная грамотность. Сборник эталонных заданий. Выпуск 2: учеб. пособие для общеобразовательных организаций / под ред. Г. С. </w:t>
                  </w:r>
                  <w:proofErr w:type="spellStart"/>
                  <w:r w:rsidRPr="00D82193">
                    <w:rPr>
                      <w:rFonts w:ascii="Times New Roman" w:hAnsi="Times New Roman" w:cs="Times New Roman"/>
                      <w:sz w:val="24"/>
                      <w:szCs w:val="24"/>
                      <w:lang w:eastAsia="ru-RU"/>
                    </w:rPr>
                    <w:t>Ковалёвои</w:t>
                  </w:r>
                  <w:proofErr w:type="spellEnd"/>
                  <w:r w:rsidRPr="00D82193">
                    <w:rPr>
                      <w:rFonts w:ascii="Times New Roman" w:hAnsi="Times New Roman" w:cs="Times New Roman"/>
                      <w:sz w:val="24"/>
                      <w:szCs w:val="24"/>
                      <w:lang w:eastAsia="ru-RU"/>
                    </w:rPr>
                    <w:t xml:space="preserve">̆, А. Ю. </w:t>
                  </w:r>
                  <w:proofErr w:type="spellStart"/>
                  <w:r w:rsidRPr="00D82193">
                    <w:rPr>
                      <w:rFonts w:ascii="Times New Roman" w:hAnsi="Times New Roman" w:cs="Times New Roman"/>
                      <w:sz w:val="24"/>
                      <w:szCs w:val="24"/>
                      <w:lang w:eastAsia="ru-RU"/>
                    </w:rPr>
                    <w:t>Пентина</w:t>
                  </w:r>
                  <w:proofErr w:type="spellEnd"/>
                  <w:r w:rsidRPr="00D82193">
                    <w:rPr>
                      <w:rFonts w:ascii="Times New Roman" w:hAnsi="Times New Roman" w:cs="Times New Roman"/>
                      <w:sz w:val="24"/>
                      <w:szCs w:val="24"/>
                      <w:lang w:eastAsia="ru-RU"/>
                    </w:rPr>
                    <w:t xml:space="preserve">. — </w:t>
                  </w:r>
                  <w:proofErr w:type="gramStart"/>
                  <w:r w:rsidRPr="00D82193">
                    <w:rPr>
                      <w:rFonts w:ascii="Times New Roman" w:hAnsi="Times New Roman" w:cs="Times New Roman"/>
                      <w:sz w:val="24"/>
                      <w:szCs w:val="24"/>
                      <w:lang w:eastAsia="ru-RU"/>
                    </w:rPr>
                    <w:t>М. ;</w:t>
                  </w:r>
                  <w:proofErr w:type="gramEnd"/>
                  <w:r w:rsidRPr="00D82193">
                    <w:rPr>
                      <w:rFonts w:ascii="Times New Roman" w:hAnsi="Times New Roman" w:cs="Times New Roman"/>
                      <w:sz w:val="24"/>
                      <w:szCs w:val="24"/>
                      <w:lang w:eastAsia="ru-RU"/>
                    </w:rPr>
                    <w:t xml:space="preserve"> СПб. : Просвещение, 2021.</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Портал РЭШ (Российская электронная школа) </w:t>
                  </w:r>
                  <w:hyperlink r:id="rId105" w:history="1">
                    <w:r w:rsidRPr="00D82193">
                      <w:rPr>
                        <w:rFonts w:ascii="Times New Roman" w:hAnsi="Times New Roman" w:cs="Times New Roman"/>
                        <w:color w:val="486DAA"/>
                        <w:sz w:val="24"/>
                        <w:szCs w:val="24"/>
                        <w:u w:val="single"/>
                        <w:lang w:eastAsia="ru-RU"/>
                      </w:rPr>
                      <w:t>https://fg.resh.edu.ru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9.</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Мир живого</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задания «Что вы знаете о клонах?»</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Объяснение происходящих процессов на основе полученных новых знаний.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Анализ методов исследования и интерпретация результатов экспериментов.</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индивидуально или в парах. Обсуждение результатов выполнения заданий.</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Естественно-научная грамотность. Сборник эталонных заданий. Выпуск 2: учеб. пособие для общеобразовательных организаций / под ред. Г. С. </w:t>
                  </w:r>
                  <w:proofErr w:type="spellStart"/>
                  <w:r w:rsidRPr="00D82193">
                    <w:rPr>
                      <w:rFonts w:ascii="Times New Roman" w:hAnsi="Times New Roman" w:cs="Times New Roman"/>
                      <w:sz w:val="24"/>
                      <w:szCs w:val="24"/>
                      <w:lang w:eastAsia="ru-RU"/>
                    </w:rPr>
                    <w:t>Ковалёвои</w:t>
                  </w:r>
                  <w:proofErr w:type="spellEnd"/>
                  <w:r w:rsidRPr="00D82193">
                    <w:rPr>
                      <w:rFonts w:ascii="Times New Roman" w:hAnsi="Times New Roman" w:cs="Times New Roman"/>
                      <w:sz w:val="24"/>
                      <w:szCs w:val="24"/>
                      <w:lang w:eastAsia="ru-RU"/>
                    </w:rPr>
                    <w:t xml:space="preserve">̆, А. Ю. </w:t>
                  </w:r>
                  <w:proofErr w:type="spellStart"/>
                  <w:r w:rsidRPr="00D82193">
                    <w:rPr>
                      <w:rFonts w:ascii="Times New Roman" w:hAnsi="Times New Roman" w:cs="Times New Roman"/>
                      <w:sz w:val="24"/>
                      <w:szCs w:val="24"/>
                      <w:lang w:eastAsia="ru-RU"/>
                    </w:rPr>
                    <w:t>Пентина</w:t>
                  </w:r>
                  <w:proofErr w:type="spellEnd"/>
                  <w:r w:rsidRPr="00D82193">
                    <w:rPr>
                      <w:rFonts w:ascii="Times New Roman" w:hAnsi="Times New Roman" w:cs="Times New Roman"/>
                      <w:sz w:val="24"/>
                      <w:szCs w:val="24"/>
                      <w:lang w:eastAsia="ru-RU"/>
                    </w:rPr>
                    <w:t xml:space="preserve">. — </w:t>
                  </w:r>
                  <w:proofErr w:type="gramStart"/>
                  <w:r w:rsidRPr="00D82193">
                    <w:rPr>
                      <w:rFonts w:ascii="Times New Roman" w:hAnsi="Times New Roman" w:cs="Times New Roman"/>
                      <w:sz w:val="24"/>
                      <w:szCs w:val="24"/>
                      <w:lang w:eastAsia="ru-RU"/>
                    </w:rPr>
                    <w:t>М. ;</w:t>
                  </w:r>
                  <w:proofErr w:type="gramEnd"/>
                  <w:r w:rsidRPr="00D82193">
                    <w:rPr>
                      <w:rFonts w:ascii="Times New Roman" w:hAnsi="Times New Roman" w:cs="Times New Roman"/>
                      <w:sz w:val="24"/>
                      <w:szCs w:val="24"/>
                      <w:lang w:eastAsia="ru-RU"/>
                    </w:rPr>
                    <w:t xml:space="preserve"> СПб. : Просвещение, 2021.</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10.</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Вещества, которые нас окружают</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задания «От газировки к «газированному» океану»</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Получение выводов на основе </w:t>
                  </w:r>
                  <w:proofErr w:type="spellStart"/>
                  <w:r w:rsidRPr="00D82193">
                    <w:rPr>
                      <w:rFonts w:ascii="Times New Roman" w:hAnsi="Times New Roman" w:cs="Times New Roman"/>
                      <w:sz w:val="24"/>
                      <w:szCs w:val="24"/>
                      <w:lang w:eastAsia="ru-RU"/>
                    </w:rPr>
                    <w:t>нтерпретации</w:t>
                  </w:r>
                  <w:proofErr w:type="spellEnd"/>
                  <w:r w:rsidRPr="00D82193">
                    <w:rPr>
                      <w:rFonts w:ascii="Times New Roman" w:hAnsi="Times New Roman" w:cs="Times New Roman"/>
                      <w:sz w:val="24"/>
                      <w:szCs w:val="24"/>
                      <w:lang w:eastAsia="ru-RU"/>
                    </w:rPr>
                    <w:t xml:space="preserve"> данных (табличных, числовых), построение рассуждений.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Проведение простых исследований и анализ их результатов.</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парах или группах.</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Презентация результатов выполнения заданий.</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Естественно-научная грамотность. Сборник эталонных заданий. Выпуск 2: учеб. пособие для общеобразовательных организаций / под ред. </w:t>
                  </w:r>
                  <w:r w:rsidRPr="00D82193">
                    <w:rPr>
                      <w:rFonts w:ascii="Times New Roman" w:hAnsi="Times New Roman" w:cs="Times New Roman"/>
                      <w:sz w:val="24"/>
                      <w:szCs w:val="24"/>
                      <w:lang w:eastAsia="ru-RU"/>
                    </w:rPr>
                    <w:lastRenderedPageBreak/>
                    <w:t xml:space="preserve">Г. С. </w:t>
                  </w:r>
                  <w:proofErr w:type="spellStart"/>
                  <w:r w:rsidRPr="00D82193">
                    <w:rPr>
                      <w:rFonts w:ascii="Times New Roman" w:hAnsi="Times New Roman" w:cs="Times New Roman"/>
                      <w:sz w:val="24"/>
                      <w:szCs w:val="24"/>
                      <w:lang w:eastAsia="ru-RU"/>
                    </w:rPr>
                    <w:t>Ковалёвои</w:t>
                  </w:r>
                  <w:proofErr w:type="spellEnd"/>
                  <w:r w:rsidRPr="00D82193">
                    <w:rPr>
                      <w:rFonts w:ascii="Times New Roman" w:hAnsi="Times New Roman" w:cs="Times New Roman"/>
                      <w:sz w:val="24"/>
                      <w:szCs w:val="24"/>
                      <w:lang w:eastAsia="ru-RU"/>
                    </w:rPr>
                    <w:t xml:space="preserve">̆, А. Ю. </w:t>
                  </w:r>
                  <w:proofErr w:type="spellStart"/>
                  <w:r w:rsidRPr="00D82193">
                    <w:rPr>
                      <w:rFonts w:ascii="Times New Roman" w:hAnsi="Times New Roman" w:cs="Times New Roman"/>
                      <w:sz w:val="24"/>
                      <w:szCs w:val="24"/>
                      <w:lang w:eastAsia="ru-RU"/>
                    </w:rPr>
                    <w:t>Пентина</w:t>
                  </w:r>
                  <w:proofErr w:type="spellEnd"/>
                  <w:r w:rsidRPr="00D82193">
                    <w:rPr>
                      <w:rFonts w:ascii="Times New Roman" w:hAnsi="Times New Roman" w:cs="Times New Roman"/>
                      <w:sz w:val="24"/>
                      <w:szCs w:val="24"/>
                      <w:lang w:eastAsia="ru-RU"/>
                    </w:rPr>
                    <w:t xml:space="preserve">. — </w:t>
                  </w:r>
                  <w:proofErr w:type="gramStart"/>
                  <w:r w:rsidRPr="00D82193">
                    <w:rPr>
                      <w:rFonts w:ascii="Times New Roman" w:hAnsi="Times New Roman" w:cs="Times New Roman"/>
                      <w:sz w:val="24"/>
                      <w:szCs w:val="24"/>
                      <w:lang w:eastAsia="ru-RU"/>
                    </w:rPr>
                    <w:t>М. ;</w:t>
                  </w:r>
                  <w:proofErr w:type="gramEnd"/>
                  <w:r w:rsidRPr="00D82193">
                    <w:rPr>
                      <w:rFonts w:ascii="Times New Roman" w:hAnsi="Times New Roman" w:cs="Times New Roman"/>
                      <w:sz w:val="24"/>
                      <w:szCs w:val="24"/>
                      <w:lang w:eastAsia="ru-RU"/>
                    </w:rPr>
                    <w:t xml:space="preserve"> СПб. : Просвещение, 2021.</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11..</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Наше здоровье</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задания «Экстремальные профессии»</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Объяснение происходящих процессов.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Анализ методов исследования и интерпретация результатов экспериментов.</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индивидуально или в парах. Обсуждение результатов выполнения заданий.</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w:t>
                  </w:r>
                  <w:hyperlink r:id="rId106" w:history="1">
                    <w:r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14786" w:type="dxa"/>
                  <w:gridSpan w:val="7"/>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Модуль 3: Креативное мышление «Проявляем креативность на уроках, в школе и в жизни» (5 ч)</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12.</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Креативность в учебных ситуациях и ситуациях социального взаимодействия</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Анализ моделей и ситуаций.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Модели заданий: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-тематика и названия, слоганы, имена героев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-схемы, опорные конспекты,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-социальные инициативы и взаимодействия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-изобретательство и </w:t>
                  </w:r>
                  <w:r w:rsidRPr="00D82193">
                    <w:rPr>
                      <w:rFonts w:ascii="Times New Roman" w:hAnsi="Times New Roman" w:cs="Times New Roman"/>
                      <w:sz w:val="24"/>
                      <w:szCs w:val="24"/>
                      <w:lang w:eastAsia="ru-RU"/>
                    </w:rPr>
                    <w:lastRenderedPageBreak/>
                    <w:t>рационализаторство.</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Совместное чтение текста заданий. Маркировка текста с целью выделения главного.</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Совместная деятельность по анализу предложенных ситуаций.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идей и обсуждение различных способов проявления креативности в ситуациях:</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-создания сюжетов и сценариев,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-создания эмблем, плакатов, постеров и других аналогичных рисунков,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-решения экологических проблем (</w:t>
                  </w:r>
                  <w:proofErr w:type="spellStart"/>
                  <w:r w:rsidRPr="00D82193">
                    <w:rPr>
                      <w:rFonts w:ascii="Times New Roman" w:hAnsi="Times New Roman" w:cs="Times New Roman"/>
                      <w:sz w:val="24"/>
                      <w:szCs w:val="24"/>
                      <w:lang w:eastAsia="ru-RU"/>
                    </w:rPr>
                    <w:t>ресурсо</w:t>
                  </w:r>
                  <w:proofErr w:type="spellEnd"/>
                  <w:r w:rsidRPr="00D82193">
                    <w:rPr>
                      <w:rFonts w:ascii="Times New Roman" w:hAnsi="Times New Roman" w:cs="Times New Roman"/>
                      <w:sz w:val="24"/>
                      <w:szCs w:val="24"/>
                      <w:lang w:eastAsia="ru-RU"/>
                    </w:rPr>
                    <w:t>- и энергосбережения, утилизации и переработки и др.),</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-выдвижения гипотез.</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парах и малых группах над различными комплексными заданиями.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Презентация результатов обсуждения и подведение итогов</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07"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Комплексные задания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Название книги,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Рекламный слоган,</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w:t>
                  </w:r>
                  <w:proofErr w:type="spellStart"/>
                  <w:r w:rsidRPr="00D82193">
                    <w:rPr>
                      <w:rFonts w:ascii="Times New Roman" w:hAnsi="Times New Roman" w:cs="Times New Roman"/>
                      <w:sz w:val="24"/>
                      <w:szCs w:val="24"/>
                      <w:lang w:eastAsia="ru-RU"/>
                    </w:rPr>
                    <w:t>Фанфик</w:t>
                  </w:r>
                  <w:proofErr w:type="spellEnd"/>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Лесные пожары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Быть чуткими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Одни дома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13.</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разнообразных идей.</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разнообразных идей. Проявляем гибкость и беглость мышления при решении школьных проблем.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Использование имеющихся знаний для креативного решения учебных проблем.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Совместное чтение текста заданий. Маркировка текста с целью выделения основных требований.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Совместная деятельность по анализу предложенных ситуаций и сюжетов.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Моделирование ситуаций, требующих применения дивергентного мышления.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Примеры: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Описание областей применимости,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Выявление разных точек зрения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Преобразование утверждений, например, «Скажи по-другому»,</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Поиск альтернатив,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Поиск связей и отношений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-Для ответа на какие вопросы на уроке обычно требуется выдвижение разнообразных идей? (</w:t>
                  </w:r>
                  <w:r w:rsidRPr="00D82193">
                    <w:rPr>
                      <w:rFonts w:ascii="Times New Roman" w:hAnsi="Times New Roman" w:cs="Times New Roman"/>
                      <w:i/>
                      <w:iCs/>
                      <w:sz w:val="24"/>
                      <w:szCs w:val="24"/>
                      <w:lang w:eastAsia="ru-RU"/>
                    </w:rPr>
                    <w:t xml:space="preserve">Кому нужно/важно это знание? Где это применяется? Как это связано с …? И </w:t>
                  </w:r>
                  <w:proofErr w:type="spellStart"/>
                  <w:r w:rsidRPr="00D82193">
                    <w:rPr>
                      <w:rFonts w:ascii="Times New Roman" w:hAnsi="Times New Roman" w:cs="Times New Roman"/>
                      <w:i/>
                      <w:iCs/>
                      <w:sz w:val="24"/>
                      <w:szCs w:val="24"/>
                      <w:lang w:eastAsia="ru-RU"/>
                    </w:rPr>
                    <w:t>т..п</w:t>
                  </w:r>
                  <w:proofErr w:type="spellEnd"/>
                  <w:r w:rsidRPr="00D82193">
                    <w:rPr>
                      <w:rFonts w:ascii="Times New Roman" w:hAnsi="Times New Roman" w:cs="Times New Roman"/>
                      <w:sz w:val="24"/>
                      <w:szCs w:val="24"/>
                      <w:lang w:eastAsia="ru-RU"/>
                    </w:rPr>
                    <w:t>.)</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парах и малых группах.</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Презентация результатов обсуждения и подведение итогов</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08"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Комплексные задания (задания на выдвижение разнообразных идей, оценку и отбор идей)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Говорящие имена,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Система,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Литературные места России,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Вращение Земли,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Зоопарк, Креативное мышление, выпуск 2, Просвещение,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Теплопередача</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14.</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креативных идей и их доработка.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Оригинальность и проработанность.</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Обсуждение проблемы: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Когда на уроке мне помогла креативность?</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Совместное чтение текста заданий. Маркировка текста с целью выделения основных требований.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Совместная деятельность по анализу предложенных ситуаций.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Моделируем ситуацию: как можно проявить креативность при выполнении задания?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Моделирование ситуаций, требующих применения креативного мышления при изучении нового материала.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Примеры: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Описание свойств изучаемого объекта с опорой на воображение,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Преобразование утверждений,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Проверка утверждений «на прочность», определение границ применимости,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Выявление главного,</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Представление результатов,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Поиск связей и отношений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-Для ответа на какие вопросы на уроке обычно требуется выдвигать креативные идеи? (</w:t>
                  </w:r>
                  <w:r w:rsidRPr="00D82193">
                    <w:rPr>
                      <w:rFonts w:ascii="Times New Roman" w:hAnsi="Times New Roman" w:cs="Times New Roman"/>
                      <w:i/>
                      <w:iCs/>
                      <w:sz w:val="24"/>
                      <w:szCs w:val="24"/>
                      <w:lang w:eastAsia="ru-RU"/>
                    </w:rPr>
                    <w:t>Какой ответ напрашивается? А как ещё можно рассуждать? Какой другой ответ можно дать?</w:t>
                  </w:r>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-Для ответа на какие вопросы на уроке обычно требуется доработка идей? (</w:t>
                  </w:r>
                  <w:r w:rsidRPr="00D82193">
                    <w:rPr>
                      <w:rFonts w:ascii="Times New Roman" w:hAnsi="Times New Roman" w:cs="Times New Roman"/>
                      <w:i/>
                      <w:iCs/>
                      <w:sz w:val="24"/>
                      <w:szCs w:val="24"/>
                      <w:lang w:eastAsia="ru-RU"/>
                    </w:rPr>
                    <w:t>Удобно ли это решение? Можно ли сделать лучше/ быстрее / экономнее …?</w:t>
                  </w:r>
                  <w:r w:rsidRPr="00D82193">
                    <w:rPr>
                      <w:rFonts w:ascii="Times New Roman" w:hAnsi="Times New Roman" w:cs="Times New Roman"/>
                      <w:sz w:val="24"/>
                      <w:szCs w:val="24"/>
                      <w:lang w:eastAsia="ru-RU"/>
                    </w:rPr>
                    <w:t>)</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Работа в малых группах по поиску аналогий, связей, ассоциаций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Работа в парах и малых группах по анализу и </w:t>
                  </w:r>
                  <w:proofErr w:type="gramStart"/>
                  <w:r w:rsidRPr="00D82193">
                    <w:rPr>
                      <w:rFonts w:ascii="Times New Roman" w:hAnsi="Times New Roman" w:cs="Times New Roman"/>
                      <w:sz w:val="24"/>
                      <w:szCs w:val="24"/>
                      <w:lang w:eastAsia="ru-RU"/>
                    </w:rPr>
                    <w:t>моделированию  сит</w:t>
                  </w:r>
                  <w:r w:rsidRPr="00D82193">
                    <w:rPr>
                      <w:rFonts w:ascii="Times New Roman" w:hAnsi="Times New Roman" w:cs="Times New Roman"/>
                      <w:sz w:val="24"/>
                      <w:szCs w:val="24"/>
                      <w:lang w:eastAsia="ru-RU"/>
                    </w:rPr>
                    <w:lastRenderedPageBreak/>
                    <w:t>уаций</w:t>
                  </w:r>
                  <w:proofErr w:type="gramEnd"/>
                  <w:r w:rsidRPr="00D82193">
                    <w:rPr>
                      <w:rFonts w:ascii="Times New Roman" w:hAnsi="Times New Roman" w:cs="Times New Roman"/>
                      <w:sz w:val="24"/>
                      <w:szCs w:val="24"/>
                      <w:lang w:eastAsia="ru-RU"/>
                    </w:rPr>
                    <w:t>, по подведению итогов.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Презентация результатов обсуждения</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Портал ИСРО РАО</w:t>
                  </w:r>
                </w:p>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09"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Комплексные задания (задания на выдвижение креативных идей, доработку идей)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Говорящие имена,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Система,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Литературные места России,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Вращение Земли,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Зоопарк, Креативное мышление, выпуск 2, Просвещение,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Теплопередача</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15.</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 выдвижения до доработки идей</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Использование навыков креативного мышления для создания продукта.</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проекта на основе комплексного задания (по выбору учителя):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-Конкурс идей «Знакомимся с эпохой писателя»,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-Социальное проектирование. «Как я вижу своё будущее?»,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-Подготовка и проведение социально значимого мероприятия (например, охраны лесов от пожаров),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-Подготовка и проведение классного часа для младших подростков «Физика/биология … в твоей жизни»,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-Планирование и организация системы мероприятий по помощи в учёбе.</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Работа в малых группах</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Презентация результатов обсуждения</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10"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По выбору учителя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Литературные места России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Нужный предмет,</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Лесные пожары,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Зоопарк. Креативное мышление, выпуск 2, Просвещение,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Вращение Земли,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Поможем друг другу</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16.</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Диагностика и рефлексия. Самооценка</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Креативное мышление. Диагностическая работа для 8 класса.</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итоговой работы.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Обсуждение результатов. </w:t>
                  </w:r>
                  <w:proofErr w:type="spellStart"/>
                  <w:r w:rsidRPr="00D82193">
                    <w:rPr>
                      <w:rFonts w:ascii="Times New Roman" w:hAnsi="Times New Roman" w:cs="Times New Roman"/>
                      <w:sz w:val="24"/>
                      <w:szCs w:val="24"/>
                      <w:lang w:eastAsia="ru-RU"/>
                    </w:rPr>
                    <w:t>Взаимо</w:t>
                  </w:r>
                  <w:proofErr w:type="spellEnd"/>
                  <w:r w:rsidRPr="00D82193">
                    <w:rPr>
                      <w:rFonts w:ascii="Times New Roman" w:hAnsi="Times New Roman" w:cs="Times New Roman"/>
                      <w:sz w:val="24"/>
                      <w:szCs w:val="24"/>
                      <w:lang w:eastAsia="ru-RU"/>
                    </w:rPr>
                    <w:t>- и самооценка результатов выполнения</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Индивидуальная работа.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парах.</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РЭШ </w:t>
                  </w:r>
                  <w:hyperlink r:id="rId111" w:history="1">
                    <w:r w:rsidRPr="00D82193">
                      <w:rPr>
                        <w:rFonts w:ascii="Times New Roman" w:hAnsi="Times New Roman" w:cs="Times New Roman"/>
                        <w:color w:val="486DAA"/>
                        <w:sz w:val="24"/>
                        <w:szCs w:val="24"/>
                        <w:u w:val="single"/>
                        <w:lang w:eastAsia="ru-RU"/>
                      </w:rPr>
                      <w:t>https://fg.resh.edu.ru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 </w:t>
                  </w:r>
                  <w:hyperlink r:id="rId112" w:history="1">
                    <w:r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Диагностическая работа для 8 класса. Креативное мышление.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Вариант 1. Пока не пришла мама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Вариант 2. Космос в повседневной жизни</w:t>
                  </w:r>
                </w:p>
              </w:tc>
            </w:tr>
            <w:tr w:rsidR="00D82193" w:rsidRPr="00D82193" w:rsidTr="00D82193">
              <w:tc>
                <w:tcPr>
                  <w:tcW w:w="14786" w:type="dxa"/>
                  <w:gridSpan w:val="7"/>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 первой части программы: Рефлексивное занятие 1.</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17.</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 первой части программы.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Самооценка результатов деятельности на занятиях</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Самооценка уверенности при решении жизненных проблем.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Обсуждение результатов самооценки с целью </w:t>
                  </w:r>
                  <w:r w:rsidRPr="00D82193">
                    <w:rPr>
                      <w:rFonts w:ascii="Times New Roman" w:hAnsi="Times New Roman" w:cs="Times New Roman"/>
                      <w:sz w:val="24"/>
                      <w:szCs w:val="24"/>
                      <w:lang w:eastAsia="ru-RU"/>
                    </w:rPr>
                    <w:lastRenderedPageBreak/>
                    <w:t>достижения большей уверенности при решении задач по функциональной грамотности.</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Оценивать результаты своей деятельности.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Аргументировать и обосновывать свою позицию.</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Задавать вопросы, необходимые для организации собственной деятельности.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Предлагать варианты решений поставленной проблемы.</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Приложение</w:t>
                  </w:r>
                </w:p>
              </w:tc>
            </w:tr>
            <w:tr w:rsidR="00D82193" w:rsidRPr="00D82193" w:rsidTr="00D82193">
              <w:tc>
                <w:tcPr>
                  <w:tcW w:w="14786" w:type="dxa"/>
                  <w:gridSpan w:val="7"/>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Модуль 4: Математическая грамотность: «Математика в окружающем мире» (4 ч)</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18.</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профессиях: книгоиздание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Комплексное задание «Формат книги»</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Геометрические </w:t>
                  </w:r>
                  <w:proofErr w:type="gramStart"/>
                  <w:r w:rsidRPr="00D82193">
                    <w:rPr>
                      <w:rFonts w:ascii="Times New Roman" w:hAnsi="Times New Roman" w:cs="Times New Roman"/>
                      <w:sz w:val="24"/>
                      <w:szCs w:val="24"/>
                      <w:lang w:eastAsia="ru-RU"/>
                    </w:rPr>
                    <w:t>фигуры,  взаимное</w:t>
                  </w:r>
                  <w:proofErr w:type="gramEnd"/>
                  <w:r w:rsidRPr="00D82193">
                    <w:rPr>
                      <w:rFonts w:ascii="Times New Roman" w:hAnsi="Times New Roman" w:cs="Times New Roman"/>
                      <w:sz w:val="24"/>
                      <w:szCs w:val="24"/>
                      <w:lang w:eastAsia="ru-RU"/>
                    </w:rPr>
                    <w:t xml:space="preserve"> расположение фигур,</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Числовые закономерности, Дроби</w:t>
                  </w:r>
                </w:p>
              </w:tc>
              <w:tc>
                <w:tcPr>
                  <w:tcW w:w="2619" w:type="dxa"/>
                  <w:vMerge w:val="restart"/>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Извлекать информацию (из текста, таблицы, диаграммы), Распознавать математические объекты, Описывать ход и результаты действий, </w:t>
                  </w:r>
                  <w:proofErr w:type="gramStart"/>
                  <w:r w:rsidRPr="00D82193">
                    <w:rPr>
                      <w:rFonts w:ascii="Times New Roman" w:hAnsi="Times New Roman" w:cs="Times New Roman"/>
                      <w:sz w:val="24"/>
                      <w:szCs w:val="24"/>
                      <w:lang w:eastAsia="ru-RU"/>
                    </w:rPr>
                    <w:t>Предлагать  и</w:t>
                  </w:r>
                  <w:proofErr w:type="gramEnd"/>
                  <w:r w:rsidRPr="00D82193">
                    <w:rPr>
                      <w:rFonts w:ascii="Times New Roman" w:hAnsi="Times New Roman" w:cs="Times New Roman"/>
                      <w:sz w:val="24"/>
                      <w:szCs w:val="24"/>
                      <w:lang w:eastAsia="ru-RU"/>
                    </w:rPr>
                    <w:t xml:space="preserve"> обсуждать способы решения, Прикидывать, </w:t>
                  </w:r>
                  <w:proofErr w:type="spellStart"/>
                  <w:r w:rsidRPr="00D82193">
                    <w:rPr>
                      <w:rFonts w:ascii="Times New Roman" w:hAnsi="Times New Roman" w:cs="Times New Roman"/>
                      <w:sz w:val="24"/>
                      <w:szCs w:val="24"/>
                      <w:lang w:eastAsia="ru-RU"/>
                    </w:rPr>
                    <w:t>оценивать,вычислять</w:t>
                  </w:r>
                  <w:proofErr w:type="spellEnd"/>
                  <w:r w:rsidRPr="00D82193">
                    <w:rPr>
                      <w:rFonts w:ascii="Times New Roman" w:hAnsi="Times New Roman" w:cs="Times New Roman"/>
                      <w:sz w:val="24"/>
                      <w:szCs w:val="24"/>
                      <w:lang w:eastAsia="ru-RU"/>
                    </w:rPr>
                    <w:t> результат, Устанавливать и использовать зависимости между величинами, данными,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Читать, записывать, сравнивать математические объекты (числа, величины, фигуры), </w:t>
                  </w:r>
                  <w:proofErr w:type="gramStart"/>
                  <w:r w:rsidRPr="00D82193">
                    <w:rPr>
                      <w:rFonts w:ascii="Times New Roman" w:hAnsi="Times New Roman" w:cs="Times New Roman"/>
                      <w:sz w:val="24"/>
                      <w:szCs w:val="24"/>
                      <w:lang w:eastAsia="ru-RU"/>
                    </w:rPr>
                    <w:t>Применять</w:t>
                  </w:r>
                  <w:proofErr w:type="gramEnd"/>
                  <w:r w:rsidRPr="00D82193">
                    <w:rPr>
                      <w:rFonts w:ascii="Times New Roman" w:hAnsi="Times New Roman" w:cs="Times New Roman"/>
                      <w:sz w:val="24"/>
                      <w:szCs w:val="24"/>
                      <w:lang w:eastAsia="ru-RU"/>
                    </w:rPr>
                    <w:t> правила, свойства (вычислений, нахождения результата), Применять приемы проверки результата, Интерпретировать ответ, данные,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Выдвигать и обосновывать гипотезу, </w:t>
                  </w:r>
                  <w:proofErr w:type="gramStart"/>
                  <w:r w:rsidRPr="00D82193">
                    <w:rPr>
                      <w:rFonts w:ascii="Times New Roman" w:hAnsi="Times New Roman" w:cs="Times New Roman"/>
                      <w:sz w:val="24"/>
                      <w:szCs w:val="24"/>
                      <w:lang w:eastAsia="ru-RU"/>
                    </w:rPr>
                    <w:t>Формулировать</w:t>
                  </w:r>
                  <w:proofErr w:type="gramEnd"/>
                  <w:r w:rsidRPr="00D82193">
                    <w:rPr>
                      <w:rFonts w:ascii="Times New Roman" w:hAnsi="Times New Roman" w:cs="Times New Roman"/>
                      <w:sz w:val="24"/>
                      <w:szCs w:val="24"/>
                      <w:lang w:eastAsia="ru-RU"/>
                    </w:rPr>
                    <w:t xml:space="preserve"> обобщения и выводы, Распознавать истинные и ложные высказывания об объектах, Строить высказывания, Приводить примеры </w:t>
                  </w:r>
                  <w:proofErr w:type="spellStart"/>
                  <w:r w:rsidRPr="00D82193">
                    <w:rPr>
                      <w:rFonts w:ascii="Times New Roman" w:hAnsi="Times New Roman" w:cs="Times New Roman"/>
                      <w:sz w:val="24"/>
                      <w:szCs w:val="24"/>
                      <w:lang w:eastAsia="ru-RU"/>
                    </w:rPr>
                    <w:t>иконтрпримеры</w:t>
                  </w:r>
                  <w:proofErr w:type="spellEnd"/>
                  <w:r w:rsidRPr="00D82193">
                    <w:rPr>
                      <w:rFonts w:ascii="Times New Roman" w:hAnsi="Times New Roman" w:cs="Times New Roman"/>
                      <w:sz w:val="24"/>
                      <w:szCs w:val="24"/>
                      <w:lang w:eastAsia="ru-RU"/>
                    </w:rPr>
                    <w:t>, Выявлять сходства и различия объектов, Измерять объекты, Конструировать математические отношения,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Моделировать ситуацию математически, </w:t>
                  </w:r>
                  <w:proofErr w:type="gramStart"/>
                  <w:r w:rsidRPr="00D82193">
                    <w:rPr>
                      <w:rFonts w:ascii="Times New Roman" w:hAnsi="Times New Roman" w:cs="Times New Roman"/>
                      <w:sz w:val="24"/>
                      <w:szCs w:val="24"/>
                      <w:lang w:eastAsia="ru-RU"/>
                    </w:rPr>
                    <w:t>Наблюдать</w:t>
                  </w:r>
                  <w:proofErr w:type="gramEnd"/>
                  <w:r w:rsidRPr="00D82193">
                    <w:rPr>
                      <w:rFonts w:ascii="Times New Roman" w:hAnsi="Times New Roman" w:cs="Times New Roman"/>
                      <w:sz w:val="24"/>
                      <w:szCs w:val="24"/>
                      <w:lang w:eastAsia="ru-RU"/>
                    </w:rPr>
                    <w:t xml:space="preserve"> и проводить аналогии</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Беседа, групповая работа, индивидуальная работа, практическая работа (моделирование)</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13"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8 класс, 2021:</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«Формат книги»</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19.</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общественной жизни: общественное питание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Комплексные задания «Доставка обеда», «Столики в кафе»</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Перебор возможных вариантов, </w:t>
                  </w:r>
                  <w:proofErr w:type="gramStart"/>
                  <w:r w:rsidRPr="00D82193">
                    <w:rPr>
                      <w:rFonts w:ascii="Times New Roman" w:hAnsi="Times New Roman" w:cs="Times New Roman"/>
                      <w:sz w:val="24"/>
                      <w:szCs w:val="24"/>
                      <w:lang w:eastAsia="ru-RU"/>
                    </w:rPr>
                    <w:t>Множества,  Числовые</w:t>
                  </w:r>
                  <w:proofErr w:type="gramEnd"/>
                  <w:r w:rsidRPr="00D82193">
                    <w:rPr>
                      <w:rFonts w:ascii="Times New Roman" w:hAnsi="Times New Roman" w:cs="Times New Roman"/>
                      <w:sz w:val="24"/>
                      <w:szCs w:val="24"/>
                      <w:lang w:eastAsia="ru-RU"/>
                    </w:rPr>
                    <w:t xml:space="preserve"> выражения и неравенства,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Геометрические фигуры, измерение длин и расстояний</w:t>
                  </w:r>
                </w:p>
              </w:tc>
              <w:tc>
                <w:tcPr>
                  <w:tcW w:w="0" w:type="auto"/>
                  <w:vMerge/>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Групповая работа, индивидуальная работа, мозговой штурм</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14"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8 класс, 2019/20:</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«Доставка обеда»,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8 класс, 2021:</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«Столики в кафе»</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20.</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общественной жизни: перевозка пассажиров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Комплексное задание </w:t>
                  </w:r>
                  <w:r w:rsidRPr="00D82193">
                    <w:rPr>
                      <w:rFonts w:ascii="Times New Roman" w:hAnsi="Times New Roman" w:cs="Times New Roman"/>
                      <w:sz w:val="24"/>
                      <w:szCs w:val="24"/>
                      <w:lang w:eastAsia="ru-RU"/>
                    </w:rPr>
                    <w:lastRenderedPageBreak/>
                    <w:t>«Пассажиропоток аэропортов»</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Статистические характеристики, Представление данных (таблица), Вычисления с рациональными числами</w:t>
                  </w:r>
                </w:p>
              </w:tc>
              <w:tc>
                <w:tcPr>
                  <w:tcW w:w="0" w:type="auto"/>
                  <w:vMerge/>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Беседа, групповая работа, индивидуальная работа, исследование источников информации, </w:t>
                  </w:r>
                  <w:r w:rsidRPr="00D82193">
                    <w:rPr>
                      <w:rFonts w:ascii="Times New Roman" w:hAnsi="Times New Roman" w:cs="Times New Roman"/>
                      <w:sz w:val="24"/>
                      <w:szCs w:val="24"/>
                      <w:lang w:eastAsia="ru-RU"/>
                    </w:rPr>
                    <w:lastRenderedPageBreak/>
                    <w:t>презентация (</w:t>
                  </w:r>
                  <w:proofErr w:type="spellStart"/>
                  <w:r w:rsidRPr="00D82193">
                    <w:rPr>
                      <w:rFonts w:ascii="Times New Roman" w:hAnsi="Times New Roman" w:cs="Times New Roman"/>
                      <w:sz w:val="24"/>
                      <w:szCs w:val="24"/>
                      <w:lang w:eastAsia="ru-RU"/>
                    </w:rPr>
                    <w:t>инфографика</w:t>
                  </w:r>
                  <w:proofErr w:type="spellEnd"/>
                  <w:r w:rsidRPr="00D82193">
                    <w:rPr>
                      <w:rFonts w:ascii="Times New Roman" w:hAnsi="Times New Roman" w:cs="Times New Roman"/>
                      <w:sz w:val="24"/>
                      <w:szCs w:val="24"/>
                      <w:lang w:eastAsia="ru-RU"/>
                    </w:rPr>
                    <w:t>)</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15"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8 класс, 2021:</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«Пассажиропоток аэропортов»</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21.</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профессиях: строительство</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Комплексные задания «Освещение зимнего сада», «Установка зенитных фонарей»</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Геометрические фигуры и их свойства (треугольник, прямоугольник), Измерение геометрических величин, Тригонометрические соотношения в прямоугольном треугольнике</w:t>
                  </w:r>
                </w:p>
              </w:tc>
              <w:tc>
                <w:tcPr>
                  <w:tcW w:w="0" w:type="auto"/>
                  <w:vMerge/>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групповая работа, индивидуальная работа, практическая работа (моделирование), презентация (техническое задание, смета)</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16"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8 класс, 2021</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«Освещение зимнего сада»,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РЭШ:</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«Установка зенитных фонарей»</w:t>
                  </w:r>
                </w:p>
              </w:tc>
            </w:tr>
            <w:tr w:rsidR="00D82193" w:rsidRPr="00D82193" w:rsidTr="00D82193">
              <w:tc>
                <w:tcPr>
                  <w:tcW w:w="14786" w:type="dxa"/>
                  <w:gridSpan w:val="7"/>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Модуль 5: Финансовая грамотность: «Основы финансового </w:t>
                  </w:r>
                  <w:proofErr w:type="gramStart"/>
                  <w:r w:rsidRPr="00D82193">
                    <w:rPr>
                      <w:rFonts w:ascii="Times New Roman" w:hAnsi="Times New Roman" w:cs="Times New Roman"/>
                      <w:sz w:val="24"/>
                      <w:szCs w:val="24"/>
                      <w:lang w:eastAsia="ru-RU"/>
                    </w:rPr>
                    <w:t>успеха»  (</w:t>
                  </w:r>
                  <w:proofErr w:type="gramEnd"/>
                  <w:r w:rsidRPr="00D82193">
                    <w:rPr>
                      <w:rFonts w:ascii="Times New Roman" w:hAnsi="Times New Roman" w:cs="Times New Roman"/>
                      <w:sz w:val="24"/>
                      <w:szCs w:val="24"/>
                      <w:lang w:eastAsia="ru-RU"/>
                    </w:rPr>
                    <w:t>4 ч)</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22.</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Финансовые риски и взвешенные решения</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Финансовый риск</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Инвестиции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Инфляция и её последствия.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Виды инвестирования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Ценные бумаги: акции, облигации.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Что является грамотным финансовым решением?</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анализировать финансовую информацию.</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 Обосновывать финансовое решение.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ролевая игра/ дебаты</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17" w:history="1">
                    <w:r w:rsidR="00D82193" w:rsidRPr="00D82193">
                      <w:rPr>
                        <w:rFonts w:ascii="Times New Roman" w:hAnsi="Times New Roman" w:cs="Times New Roman"/>
                        <w:color w:val="486DAA"/>
                        <w:sz w:val="24"/>
                        <w:szCs w:val="24"/>
                        <w:u w:val="single"/>
                        <w:lang w:eastAsia="ru-RU"/>
                      </w:rPr>
                      <w:t>http://skiv.instrao.ru/bank-zadaniy/finansovaya-gramotnost</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Акция или </w:t>
                  </w:r>
                  <w:proofErr w:type="gramStart"/>
                  <w:r w:rsidRPr="00D82193">
                    <w:rPr>
                      <w:rFonts w:ascii="Times New Roman" w:hAnsi="Times New Roman" w:cs="Times New Roman"/>
                      <w:sz w:val="24"/>
                      <w:szCs w:val="24"/>
                      <w:lang w:eastAsia="ru-RU"/>
                    </w:rPr>
                    <w:t>облигация  (</w:t>
                  </w:r>
                  <w:proofErr w:type="gramEnd"/>
                  <w:r w:rsidRPr="00D82193">
                    <w:rPr>
                      <w:rFonts w:ascii="Times New Roman" w:hAnsi="Times New Roman" w:cs="Times New Roman"/>
                      <w:sz w:val="24"/>
                      <w:szCs w:val="24"/>
                      <w:lang w:eastAsia="ru-RU"/>
                    </w:rPr>
                    <w:t>2020, 9 класс)</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23.</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Делаем финансовые вложения: </w:t>
                  </w:r>
                  <w:r w:rsidRPr="00D82193">
                    <w:rPr>
                      <w:rFonts w:ascii="Times New Roman" w:hAnsi="Times New Roman" w:cs="Times New Roman"/>
                      <w:sz w:val="24"/>
                      <w:szCs w:val="24"/>
                      <w:lang w:eastAsia="ru-RU"/>
                    </w:rPr>
                    <w:lastRenderedPageBreak/>
                    <w:t>как приумножить и не потерять</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Банк как финансовый институт, </w:t>
                  </w:r>
                  <w:r w:rsidRPr="00D82193">
                    <w:rPr>
                      <w:rFonts w:ascii="Times New Roman" w:hAnsi="Times New Roman" w:cs="Times New Roman"/>
                      <w:sz w:val="24"/>
                      <w:szCs w:val="24"/>
                      <w:lang w:eastAsia="ru-RU"/>
                    </w:rPr>
                    <w:lastRenderedPageBreak/>
                    <w:t>инфляция и её последствия: виды банковских вкладов, кредит, банковские проценты, источники банковской прибыли, банковский договор.</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Правила пользования различными банковскими продуктами</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Выявлять и анализировать финансовую информацию.</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Применять финансовые знания. Обосновывать финансовое решение.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Решение ситуативных и проблемных задач</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Беседа/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практическая работа/игра / дискуссия</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18" w:history="1">
                    <w:r w:rsidR="00D82193" w:rsidRPr="00D82193">
                      <w:rPr>
                        <w:rFonts w:ascii="Times New Roman" w:hAnsi="Times New Roman" w:cs="Times New Roman"/>
                        <w:color w:val="486DAA"/>
                        <w:sz w:val="24"/>
                        <w:szCs w:val="24"/>
                        <w:u w:val="single"/>
                        <w:lang w:eastAsia="ru-RU"/>
                      </w:rPr>
                      <w:t>http://skiv.instrao.ru/bank-zadaniy/finansovaya-gramotnost</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Как приумножить </w:t>
                  </w:r>
                  <w:proofErr w:type="gramStart"/>
                  <w:r w:rsidRPr="00D82193">
                    <w:rPr>
                      <w:rFonts w:ascii="Times New Roman" w:hAnsi="Times New Roman" w:cs="Times New Roman"/>
                      <w:sz w:val="24"/>
                      <w:szCs w:val="24"/>
                      <w:lang w:eastAsia="ru-RU"/>
                    </w:rPr>
                    <w:t>накопления  (</w:t>
                  </w:r>
                  <w:proofErr w:type="gramEnd"/>
                  <w:r w:rsidRPr="00D82193">
                    <w:rPr>
                      <w:rFonts w:ascii="Times New Roman" w:hAnsi="Times New Roman" w:cs="Times New Roman"/>
                      <w:sz w:val="24"/>
                      <w:szCs w:val="24"/>
                      <w:lang w:eastAsia="ru-RU"/>
                    </w:rPr>
                    <w:t>2020, 9 класс)</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24.</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Уменьшаем финансовые риски: что и как можем страховать</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Страховая компании как финансовый институт;</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виды страхования; страховой полис.</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анализировать финансовую информацию.</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 Обосновывать финансовое решение.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практическая работа/ ролевая игра/ дискуссия/ дебаты</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19" w:history="1">
                    <w:r w:rsidR="00D82193" w:rsidRPr="00D82193">
                      <w:rPr>
                        <w:rFonts w:ascii="Times New Roman" w:hAnsi="Times New Roman" w:cs="Times New Roman"/>
                        <w:color w:val="486DAA"/>
                        <w:sz w:val="24"/>
                        <w:szCs w:val="24"/>
                        <w:u w:val="single"/>
                        <w:lang w:eastAsia="ru-RU"/>
                      </w:rPr>
                      <w:t>http://skiv.instrao.ru/bank-zadaniy/finansovaya-gramotnost</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Страховка для спортсмена (2021, 9 класс)</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Медицинская страховка – 8 класс </w:t>
                  </w:r>
                  <w:proofErr w:type="gramStart"/>
                  <w:r w:rsidRPr="00D82193">
                    <w:rPr>
                      <w:rFonts w:ascii="Times New Roman" w:hAnsi="Times New Roman" w:cs="Times New Roman"/>
                      <w:sz w:val="24"/>
                      <w:szCs w:val="24"/>
                      <w:lang w:eastAsia="ru-RU"/>
                    </w:rPr>
                    <w:t>( Просвещение</w:t>
                  </w:r>
                  <w:proofErr w:type="gramEnd"/>
                  <w:r w:rsidRPr="00D82193">
                    <w:rPr>
                      <w:rFonts w:ascii="Times New Roman" w:hAnsi="Times New Roman" w:cs="Times New Roman"/>
                      <w:sz w:val="24"/>
                      <w:szCs w:val="24"/>
                      <w:lang w:eastAsia="ru-RU"/>
                    </w:rPr>
                    <w:t>, выпуск 2, часть 2</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25.</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Самое главное о сбережениях </w:t>
                  </w:r>
                  <w:r w:rsidRPr="00D82193">
                    <w:rPr>
                      <w:rFonts w:ascii="Times New Roman" w:hAnsi="Times New Roman" w:cs="Times New Roman"/>
                      <w:sz w:val="24"/>
                      <w:szCs w:val="24"/>
                      <w:lang w:eastAsia="ru-RU"/>
                    </w:rPr>
                    <w:lastRenderedPageBreak/>
                    <w:t>и накоплениях</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Сбережения и накопления: общее и разница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Правила рациональных сбережений и накоплений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Выявлять и анализировать финансовую информацию.</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Применять финансовые знания. Обосновывать финансовое решение.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Решение ситуативных и проблемных задач</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Беседа/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практическая работа/игра</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20" w:history="1">
                    <w:r w:rsidR="00D82193" w:rsidRPr="00D82193">
                      <w:rPr>
                        <w:rFonts w:ascii="Times New Roman" w:hAnsi="Times New Roman" w:cs="Times New Roman"/>
                        <w:color w:val="486DAA"/>
                        <w:sz w:val="24"/>
                        <w:szCs w:val="24"/>
                        <w:u w:val="single"/>
                        <w:lang w:eastAsia="ru-RU"/>
                      </w:rPr>
                      <w:t>http://skiv.instrao.ru/bank-zadaniy/finansovaya-gramotnost</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Инвестиции (2021, 9 класс)</w:t>
                  </w:r>
                </w:p>
              </w:tc>
            </w:tr>
            <w:tr w:rsidR="00D82193" w:rsidRPr="00D82193" w:rsidTr="00D82193">
              <w:tc>
                <w:tcPr>
                  <w:tcW w:w="14786" w:type="dxa"/>
                  <w:gridSpan w:val="7"/>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Интегрированные занятия: Финансовая грамотность+ </w:t>
                  </w:r>
                  <w:proofErr w:type="gramStart"/>
                  <w:r w:rsidRPr="00D82193">
                    <w:rPr>
                      <w:rFonts w:ascii="Times New Roman" w:hAnsi="Times New Roman" w:cs="Times New Roman"/>
                      <w:sz w:val="24"/>
                      <w:szCs w:val="24"/>
                      <w:lang w:eastAsia="ru-RU"/>
                    </w:rPr>
                    <w:t>Математика  (</w:t>
                  </w:r>
                  <w:proofErr w:type="gramEnd"/>
                  <w:r w:rsidRPr="00D82193">
                    <w:rPr>
                      <w:rFonts w:ascii="Times New Roman" w:hAnsi="Times New Roman" w:cs="Times New Roman"/>
                      <w:sz w:val="24"/>
                      <w:szCs w:val="24"/>
                      <w:lang w:eastAsia="ru-RU"/>
                    </w:rPr>
                    <w:t>2 ч)</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26-27.</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«Сосчитать, после не хлопотать»</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«Сберегательные вклады»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Финансовая грамотность</w:t>
                  </w:r>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Финансовый рынок и посредники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Финансовый риск</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Грамотное финансовое решение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Математическая грамотность:</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Зависимость «цена – количество-стоимость»,</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Действия с числами и величинами,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Вычисление процентов,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Вычисление процента от числа и числа по его проценту</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Финансовая грамотность</w:t>
                  </w:r>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анализировать финансовую информацию.</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 Обосновывать финансовое решение.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Математическая грамотность:</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Извлекать информацию (из текста, таблицы, диаграммы), </w:t>
                  </w:r>
                  <w:proofErr w:type="gramStart"/>
                  <w:r w:rsidRPr="00D82193">
                    <w:rPr>
                      <w:rFonts w:ascii="Times New Roman" w:hAnsi="Times New Roman" w:cs="Times New Roman"/>
                      <w:sz w:val="24"/>
                      <w:szCs w:val="24"/>
                      <w:lang w:eastAsia="ru-RU"/>
                    </w:rPr>
                    <w:t>Распознавать</w:t>
                  </w:r>
                  <w:proofErr w:type="gramEnd"/>
                  <w:r w:rsidRPr="00D82193">
                    <w:rPr>
                      <w:rFonts w:ascii="Times New Roman" w:hAnsi="Times New Roman" w:cs="Times New Roman"/>
                      <w:sz w:val="24"/>
                      <w:szCs w:val="24"/>
                      <w:lang w:eastAsia="ru-RU"/>
                    </w:rPr>
                    <w:t> математические объекты, Моделировать ситуацию математически,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Устанавливать и использовать зависимости между величинами, данными,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Предлагать  и</w:t>
                  </w:r>
                  <w:proofErr w:type="gramEnd"/>
                  <w:r w:rsidRPr="00D82193">
                    <w:rPr>
                      <w:rFonts w:ascii="Times New Roman" w:hAnsi="Times New Roman" w:cs="Times New Roman"/>
                      <w:sz w:val="24"/>
                      <w:szCs w:val="24"/>
                      <w:lang w:eastAsia="ru-RU"/>
                    </w:rPr>
                    <w:t xml:space="preserve"> обсуждать способы решения, Прикидывать, оценивать, вычислять результат</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практическая работа/игра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групповая работа, индивидуальная работа</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21"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9 класс, 2021:</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«Сберегательные вклады»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«Где взять деньги?» (2020, 8 класс)</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«Как взять кредит и не </w:t>
                  </w:r>
                  <w:proofErr w:type="spellStart"/>
                  <w:r w:rsidRPr="00D82193">
                    <w:rPr>
                      <w:rFonts w:ascii="Times New Roman" w:hAnsi="Times New Roman" w:cs="Times New Roman"/>
                      <w:sz w:val="24"/>
                      <w:szCs w:val="24"/>
                      <w:lang w:eastAsia="ru-RU"/>
                    </w:rPr>
                    <w:t>разорться</w:t>
                  </w:r>
                  <w:proofErr w:type="spellEnd"/>
                  <w:r w:rsidRPr="00D82193">
                    <w:rPr>
                      <w:rFonts w:ascii="Times New Roman" w:hAnsi="Times New Roman" w:cs="Times New Roman"/>
                      <w:sz w:val="24"/>
                      <w:szCs w:val="24"/>
                      <w:lang w:eastAsia="ru-RU"/>
                    </w:rPr>
                    <w:t>?» )2020, 9 класс)</w:t>
                  </w:r>
                </w:p>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22" w:tgtFrame="_blank" w:history="1">
                    <w:r w:rsidR="00D82193" w:rsidRPr="00D82193">
                      <w:rPr>
                        <w:rFonts w:ascii="Times New Roman" w:hAnsi="Times New Roman" w:cs="Times New Roman"/>
                        <w:color w:val="486DAA"/>
                        <w:sz w:val="24"/>
                        <w:szCs w:val="24"/>
                        <w:u w:val="single"/>
                        <w:lang w:eastAsia="ru-RU"/>
                      </w:rPr>
                      <w:t>Математическая грамотность (instrao.ru)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9 класс «Сберегательные вклады»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14786" w:type="dxa"/>
                  <w:gridSpan w:val="7"/>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Модуль 6: Глобальные компетенции «Роскошь общения. Ты, я, мы отвечаем за планету </w:t>
                  </w:r>
                  <w:proofErr w:type="gramStart"/>
                  <w:r w:rsidRPr="00D82193">
                    <w:rPr>
                      <w:rFonts w:ascii="Times New Roman" w:hAnsi="Times New Roman" w:cs="Times New Roman"/>
                      <w:sz w:val="24"/>
                      <w:szCs w:val="24"/>
                      <w:lang w:eastAsia="ru-RU"/>
                    </w:rPr>
                    <w:t>Мы</w:t>
                  </w:r>
                  <w:proofErr w:type="gramEnd"/>
                  <w:r w:rsidRPr="00D82193">
                    <w:rPr>
                      <w:rFonts w:ascii="Times New Roman" w:hAnsi="Times New Roman" w:cs="Times New Roman"/>
                      <w:sz w:val="24"/>
                      <w:szCs w:val="24"/>
                      <w:lang w:eastAsia="ru-RU"/>
                    </w:rPr>
                    <w:t xml:space="preserve"> живем в обществе: соблюдаем нормы общения и действуем для будущего» (5 ч)</w:t>
                  </w:r>
                </w:p>
              </w:tc>
            </w:tr>
            <w:tr w:rsidR="00D82193" w:rsidRPr="00D82193" w:rsidTr="00D82193">
              <w:trPr>
                <w:trHeight w:val="334"/>
              </w:trPr>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28.</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Социальные нормы — основа общения</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Что такое стереотипы и как они проявляются в нашей жизни.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Анализировать примеры социального взаимодействия, связанного с соблюдением или нарушением социальных норм, со стереотипами.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оценивать различные мнения и точки зрения о необходимости соблюдения семейных и общественных традиций.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Аргументировать свое мнение о роли традиций в поддержании культурного многообразия.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риски и последствия отказа от соблюдения традиций.</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 обсуждение / решение познавательных задач и разбор ситуаций</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23"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«Поговорим вежливо»</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«Пост хвастовства»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«Самоуправление в школе»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«Рождение детей и СМИ»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Глобальные компетенции. Сборник эталонных заданий. Выпуск 2. Стр. 8–9, 25–30, ситуация «Новый ученик»</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29-30.</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Общаемся со старшими и с младшими. Общаемся «по правилам» и достигаем общих целей</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Межкультурное взаимодействие</w:t>
                  </w:r>
                  <w:r w:rsidRPr="00D82193">
                    <w:rPr>
                      <w:rFonts w:ascii="Times New Roman" w:hAnsi="Times New Roman" w:cs="Times New Roman"/>
                      <w:sz w:val="24"/>
                      <w:szCs w:val="24"/>
                      <w:lang w:eastAsia="ru-RU"/>
                    </w:rPr>
                    <w:t>: роль и причины противоречий в межкультурном взаимодействии.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Проблемы различных социальных групп в современном мире.</w:t>
                  </w:r>
                  <w:r w:rsidRPr="00D82193">
                    <w:rPr>
                      <w:rFonts w:ascii="Times New Roman" w:hAnsi="Times New Roman" w:cs="Times New Roman"/>
                      <w:sz w:val="24"/>
                      <w:szCs w:val="24"/>
                      <w:lang w:eastAsia="ru-RU"/>
                    </w:rPr>
                    <w:t> Демографические группы. Миграция и мигранты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Определять стратегии поведения в конфликтных социальных взаимодействиях.</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оценивать различные мнения и точки зрения о причинах конфликтных ситуаций.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Дискуссия / решение познавательных задач и разбор ситуаций</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24"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«Связь поколений»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«Детская площадка»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Глобальные компетенции. Сборник эталонных заданий. Выпуск 2. Стр. 17–30 (тренировочные задания № 2 и №3).</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Ситуация «Миграция и мигранты»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31.</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Прошлое и будущее: причины и способы решения глобальных проблем</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Глобальные проблемы</w:t>
                  </w:r>
                  <w:r w:rsidRPr="00D82193">
                    <w:rPr>
                      <w:rFonts w:ascii="Times New Roman" w:hAnsi="Times New Roman" w:cs="Times New Roman"/>
                      <w:sz w:val="24"/>
                      <w:szCs w:val="24"/>
                      <w:lang w:eastAsia="ru-RU"/>
                    </w:rPr>
                    <w:t>: причины возникновения, особенности проявления в различных регионах Земли.</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оценивать различные мнения и точки зрения, связанные с проявлением глобальных проблем в различных регионах Земли.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Объяснять сложные региональные ситуации и проблемы.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действия по преодолению сложных ситуаций и их последствий</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Обсуждение информации, предложенной руководителем занятия / решение познавательных задач и разбор ситуаций</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Глобальные компетенции. Сборник эталонных заданий. Выпуск 2. Стр. 31–38 (ситуация «Африка как зеркало глобальных проблем»).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Ситуация «Цивилизация и мусор»</w:t>
                  </w:r>
                </w:p>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25"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Ситуации «Леса или сельскохозяйственные угодья»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«Озелененные территории»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«Пластик, о котором все знают»</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32.</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Действуем для будущего: сохраняем природные ресурсы</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Глобальные проблемы</w:t>
                  </w:r>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концепция устойчивого развития и решение глобальных проблем.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Возможности решения глобальных проблем на примерах </w:t>
                  </w:r>
                  <w:r w:rsidRPr="00D82193">
                    <w:rPr>
                      <w:rFonts w:ascii="Times New Roman" w:hAnsi="Times New Roman" w:cs="Times New Roman"/>
                      <w:sz w:val="24"/>
                      <w:szCs w:val="24"/>
                      <w:lang w:eastAsia="ru-RU"/>
                    </w:rPr>
                    <w:lastRenderedPageBreak/>
                    <w:t>энергетической и сырьевой проблем</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Объяснять сложные ситуации и проблемы, связанные с устойчивым развитием.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Аргументировать свое мнение о возможности преодоления энергетической и сырьевой глобальных проблем.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действия людей и сообществ с позиций достижения устойчивого развития</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Обсуждение информации, предложенной руководителем занятия / решение познавательных задач и разбор ситуаций</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Глобальные компетенции. Сборник эталонных заданий. Выпуск 2. Стр. 12–16.</w:t>
                  </w:r>
                </w:p>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26"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Ситуации «</w:t>
                  </w:r>
                  <w:proofErr w:type="spellStart"/>
                  <w:r w:rsidRPr="00D82193">
                    <w:rPr>
                      <w:rFonts w:ascii="Times New Roman" w:hAnsi="Times New Roman" w:cs="Times New Roman"/>
                      <w:sz w:val="24"/>
                      <w:szCs w:val="24"/>
                      <w:lang w:eastAsia="ru-RU"/>
                    </w:rPr>
                    <w:t>Шопоголик</w:t>
                  </w:r>
                  <w:proofErr w:type="spellEnd"/>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«Бензин или метан»</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«Цель № 7»</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«Энергетическая проблема»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«Этичное производство и потребление»</w:t>
                  </w:r>
                </w:p>
              </w:tc>
            </w:tr>
            <w:tr w:rsidR="00D82193" w:rsidRPr="00D82193" w:rsidTr="00D82193">
              <w:tc>
                <w:tcPr>
                  <w:tcW w:w="14786" w:type="dxa"/>
                  <w:gridSpan w:val="7"/>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Подведение итогов программы. Рефлексивное занятие 2.</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33.</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 программы.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Самооценка результатов деятельности на занятиях</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Оценка (самооценка) уровня </w:t>
                  </w:r>
                  <w:proofErr w:type="spellStart"/>
                  <w:r w:rsidRPr="00D82193">
                    <w:rPr>
                      <w:rFonts w:ascii="Times New Roman" w:hAnsi="Times New Roman" w:cs="Times New Roman"/>
                      <w:sz w:val="24"/>
                      <w:szCs w:val="24"/>
                      <w:lang w:eastAsia="ru-RU"/>
                    </w:rPr>
                    <w:t>сформированности</w:t>
                  </w:r>
                  <w:proofErr w:type="spellEnd"/>
                  <w:r w:rsidRPr="00D82193">
                    <w:rPr>
                      <w:rFonts w:ascii="Times New Roman" w:hAnsi="Times New Roman" w:cs="Times New Roman"/>
                      <w:sz w:val="24"/>
                      <w:szCs w:val="24"/>
                      <w:lang w:eastAsia="ru-RU"/>
                    </w:rPr>
                    <w:t xml:space="preserve"> функциональной грамотности по шести составляющим. </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результаты своей деятельности.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Аргументировать и обосновывать свою позицию.</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Осуществлять сотрудничество со сверстниками.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Учитывать разные мнения.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Групповая работа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Для конкретизации проявления </w:t>
                  </w:r>
                  <w:proofErr w:type="spellStart"/>
                  <w:r w:rsidRPr="00D82193">
                    <w:rPr>
                      <w:rFonts w:ascii="Times New Roman" w:hAnsi="Times New Roman" w:cs="Times New Roman"/>
                      <w:sz w:val="24"/>
                      <w:szCs w:val="24"/>
                      <w:lang w:eastAsia="ru-RU"/>
                    </w:rPr>
                    <w:t>сформированности</w:t>
                  </w:r>
                  <w:proofErr w:type="spellEnd"/>
                  <w:r w:rsidRPr="00D82193">
                    <w:rPr>
                      <w:rFonts w:ascii="Times New Roman" w:hAnsi="Times New Roman" w:cs="Times New Roman"/>
                      <w:sz w:val="24"/>
                      <w:szCs w:val="24"/>
                      <w:lang w:eastAsia="ru-RU"/>
                    </w:rPr>
                    <w:t xml:space="preserve"> </w:t>
                  </w:r>
                  <w:proofErr w:type="gramStart"/>
                  <w:r w:rsidRPr="00D82193">
                    <w:rPr>
                      <w:rFonts w:ascii="Times New Roman" w:hAnsi="Times New Roman" w:cs="Times New Roman"/>
                      <w:sz w:val="24"/>
                      <w:szCs w:val="24"/>
                      <w:lang w:eastAsia="ru-RU"/>
                    </w:rPr>
                    <w:t>отдельных  уровней</w:t>
                  </w:r>
                  <w:proofErr w:type="gramEnd"/>
                  <w:r w:rsidRPr="00D82193">
                    <w:rPr>
                      <w:rFonts w:ascii="Times New Roman" w:hAnsi="Times New Roman" w:cs="Times New Roman"/>
                      <w:sz w:val="24"/>
                      <w:szCs w:val="24"/>
                      <w:lang w:eastAsia="ru-RU"/>
                    </w:rPr>
                    <w:t xml:space="preserve"> ФГ используются примеры заданий разного уровня ФГ (</w:t>
                  </w:r>
                  <w:hyperlink r:id="rId127"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tc>
            </w:tr>
            <w:tr w:rsidR="00D82193" w:rsidRPr="00D82193" w:rsidTr="00D82193">
              <w:tc>
                <w:tcPr>
                  <w:tcW w:w="616"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34.</w:t>
                  </w:r>
                </w:p>
              </w:tc>
              <w:tc>
                <w:tcPr>
                  <w:tcW w:w="2568"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Итоговое занятие</w:t>
                  </w:r>
                </w:p>
              </w:tc>
              <w:tc>
                <w:tcPr>
                  <w:tcW w:w="91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223"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Демонстрация итогов внеурочных занятий по ФГ (открытое мероприятие для школы и родителей).</w:t>
                  </w:r>
                </w:p>
              </w:tc>
              <w:tc>
                <w:tcPr>
                  <w:tcW w:w="2619"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Решение практических </w:t>
                  </w:r>
                  <w:proofErr w:type="gramStart"/>
                  <w:r w:rsidRPr="00D82193">
                    <w:rPr>
                      <w:rFonts w:ascii="Times New Roman" w:hAnsi="Times New Roman" w:cs="Times New Roman"/>
                      <w:sz w:val="24"/>
                      <w:szCs w:val="24"/>
                      <w:lang w:eastAsia="ru-RU"/>
                    </w:rPr>
                    <w:t>задач,  успешное</w:t>
                  </w:r>
                  <w:proofErr w:type="gramEnd"/>
                  <w:r w:rsidRPr="00D82193">
                    <w:rPr>
                      <w:rFonts w:ascii="Times New Roman" w:hAnsi="Times New Roman" w:cs="Times New Roman"/>
                      <w:sz w:val="24"/>
                      <w:szCs w:val="24"/>
                      <w:lang w:eastAsia="ru-RU"/>
                    </w:rPr>
                    <w:t xml:space="preserve"> межличностного общение в совместной деятельности, активное участие в коллективных учебно-исследовательских, проектных и других творческих работах.</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Просмотр слайд-шоу с фотографиями и видео, сделанными педагогами и детьми во время занятий.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Благодарности друг другу за совместную работу.</w:t>
                  </w:r>
                </w:p>
              </w:tc>
              <w:tc>
                <w:tcPr>
                  <w:tcW w:w="207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Театрализованное представление,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фестиваль, выставка работ</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bl>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Default="00D82193" w:rsidP="00D82193">
            <w:pPr>
              <w:pStyle w:val="a6"/>
              <w:rPr>
                <w:rFonts w:ascii="Times New Roman" w:hAnsi="Times New Roman" w:cs="Times New Roman"/>
                <w:sz w:val="24"/>
                <w:szCs w:val="24"/>
                <w:lang w:eastAsia="ru-RU"/>
              </w:rPr>
            </w:pPr>
          </w:p>
          <w:p w:rsidR="00B842FC" w:rsidRDefault="00B842FC" w:rsidP="00D82193">
            <w:pPr>
              <w:pStyle w:val="a6"/>
              <w:rPr>
                <w:rFonts w:ascii="Times New Roman" w:hAnsi="Times New Roman" w:cs="Times New Roman"/>
                <w:sz w:val="24"/>
                <w:szCs w:val="24"/>
                <w:lang w:eastAsia="ru-RU"/>
              </w:rPr>
            </w:pPr>
          </w:p>
          <w:p w:rsidR="00B842FC" w:rsidRPr="00067A5B" w:rsidRDefault="00067A5B" w:rsidP="00067A5B">
            <w:pPr>
              <w:pStyle w:val="a6"/>
              <w:jc w:val="center"/>
              <w:rPr>
                <w:rFonts w:ascii="Times New Roman" w:hAnsi="Times New Roman" w:cs="Times New Roman"/>
                <w:b/>
                <w:sz w:val="24"/>
                <w:szCs w:val="24"/>
                <w:lang w:eastAsia="ru-RU"/>
              </w:rPr>
            </w:pPr>
            <w:r w:rsidRPr="00E668B2">
              <w:rPr>
                <w:rFonts w:ascii="Times New Roman" w:hAnsi="Times New Roman" w:cs="Times New Roman"/>
                <w:b/>
                <w:sz w:val="24"/>
                <w:szCs w:val="24"/>
                <w:lang w:eastAsia="ru-RU"/>
              </w:rPr>
              <w:t>ТЕМАТИЧЕСКОЕ ПЛАНИРОВАНИЕ</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B842FC" w:rsidRDefault="00D82193" w:rsidP="00B842FC">
            <w:pPr>
              <w:pStyle w:val="a6"/>
              <w:jc w:val="center"/>
              <w:rPr>
                <w:rFonts w:ascii="Times New Roman" w:hAnsi="Times New Roman" w:cs="Times New Roman"/>
                <w:b/>
                <w:sz w:val="24"/>
                <w:szCs w:val="24"/>
                <w:lang w:eastAsia="ru-RU"/>
              </w:rPr>
            </w:pPr>
            <w:r w:rsidRPr="00B842FC">
              <w:rPr>
                <w:rFonts w:ascii="Times New Roman" w:hAnsi="Times New Roman" w:cs="Times New Roman"/>
                <w:b/>
                <w:sz w:val="24"/>
                <w:szCs w:val="24"/>
                <w:lang w:eastAsia="ru-RU"/>
              </w:rPr>
              <w:t>9 класс</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4"/>
              <w:gridCol w:w="1581"/>
              <w:gridCol w:w="470"/>
              <w:gridCol w:w="1561"/>
              <w:gridCol w:w="26"/>
              <w:gridCol w:w="5157"/>
              <w:gridCol w:w="2238"/>
              <w:gridCol w:w="2518"/>
            </w:tblGrid>
            <w:tr w:rsidR="00D82193" w:rsidRPr="00D82193" w:rsidTr="00D82193">
              <w:tc>
                <w:tcPr>
                  <w:tcW w:w="597" w:type="dxa"/>
                  <w:tcBorders>
                    <w:top w:val="single" w:sz="8"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p>
              </w:tc>
              <w:tc>
                <w:tcPr>
                  <w:tcW w:w="2636"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Тема</w:t>
                  </w:r>
                </w:p>
              </w:tc>
              <w:tc>
                <w:tcPr>
                  <w:tcW w:w="885"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Кол-во </w:t>
                  </w:r>
                  <w:r w:rsidRPr="00D82193">
                    <w:rPr>
                      <w:rFonts w:ascii="Times New Roman" w:hAnsi="Times New Roman" w:cs="Times New Roman"/>
                      <w:sz w:val="24"/>
                      <w:szCs w:val="24"/>
                      <w:lang w:eastAsia="ru-RU"/>
                    </w:rPr>
                    <w:lastRenderedPageBreak/>
                    <w:t>часов</w:t>
                  </w:r>
                </w:p>
              </w:tc>
              <w:tc>
                <w:tcPr>
                  <w:tcW w:w="3108" w:type="dxa"/>
                  <w:gridSpan w:val="2"/>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Основное содержание</w:t>
                  </w:r>
                </w:p>
              </w:tc>
              <w:tc>
                <w:tcPr>
                  <w:tcW w:w="2690"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Основные виды деятельности</w:t>
                  </w:r>
                </w:p>
              </w:tc>
              <w:tc>
                <w:tcPr>
                  <w:tcW w:w="2094"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Формы проведения занятий</w:t>
                  </w:r>
                </w:p>
              </w:tc>
              <w:tc>
                <w:tcPr>
                  <w:tcW w:w="2776" w:type="dxa"/>
                  <w:tcBorders>
                    <w:top w:val="single" w:sz="8"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Электронные (цифровые) </w:t>
                  </w:r>
                  <w:r w:rsidRPr="00D82193">
                    <w:rPr>
                      <w:rFonts w:ascii="Times New Roman" w:hAnsi="Times New Roman" w:cs="Times New Roman"/>
                      <w:sz w:val="24"/>
                      <w:szCs w:val="24"/>
                      <w:lang w:eastAsia="ru-RU"/>
                    </w:rPr>
                    <w:lastRenderedPageBreak/>
                    <w:t>образовательные ресурсы</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Введение в курс «Функциональная грамотность» для учащихся 9 класса.</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Введение</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Ожидания каждого школьника и группы в целом от совместной работы. </w:t>
                  </w:r>
                  <w:r w:rsidRPr="00D82193">
                    <w:rPr>
                      <w:rFonts w:ascii="Times New Roman" w:hAnsi="Times New Roman" w:cs="Times New Roman"/>
                      <w:sz w:val="24"/>
                      <w:szCs w:val="24"/>
                      <w:lang w:eastAsia="ru-RU"/>
                    </w:rPr>
                    <w:lastRenderedPageBreak/>
                    <w:t>Обсуждение планов и организации работы в рамках программы.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Развить мотивацию к целенаправленной социально значимой деятельности; стремление быть полезным, интерес к социальному сотрудничеству;</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Сформировать внутреннюю позиции личности как особого ценностного отношения к себе, окружающим людям и жизни в целом;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Сформировать установку на активное участие в решении практических задач, осознанием важности образования на протяжении всей жизни для успешной профессиональной деятельности и развитием необходимых умений;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Приобрести опыт успешного межличностного общения;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Игры и упражнения, помогающие объединить участников программы, которые будут посещать занятия.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работа в группах, планирование работы.</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Российской электронной школы (РЭШ, </w:t>
                  </w:r>
                  <w:hyperlink r:id="rId128" w:history="1">
                    <w:r w:rsidRPr="00D82193">
                      <w:rPr>
                        <w:rFonts w:ascii="Times New Roman" w:hAnsi="Times New Roman" w:cs="Times New Roman"/>
                        <w:color w:val="486DAA"/>
                        <w:sz w:val="24"/>
                        <w:szCs w:val="24"/>
                        <w:u w:val="single"/>
                        <w:lang w:eastAsia="ru-RU"/>
                      </w:rPr>
                      <w:t>https://fg.resh.edu.ru/</w:t>
                    </w:r>
                  </w:hyperlink>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портал ФГБНУ ИСРО </w:t>
                  </w:r>
                  <w:proofErr w:type="gramStart"/>
                  <w:r w:rsidRPr="00D82193">
                    <w:rPr>
                      <w:rFonts w:ascii="Times New Roman" w:hAnsi="Times New Roman" w:cs="Times New Roman"/>
                      <w:sz w:val="24"/>
                      <w:szCs w:val="24"/>
                      <w:lang w:eastAsia="ru-RU"/>
                    </w:rPr>
                    <w:t>РАО,  Сетевой</w:t>
                  </w:r>
                  <w:proofErr w:type="gramEnd"/>
                  <w:r w:rsidRPr="00D82193">
                    <w:rPr>
                      <w:rFonts w:ascii="Times New Roman" w:hAnsi="Times New Roman" w:cs="Times New Roman"/>
                      <w:sz w:val="24"/>
                      <w:szCs w:val="24"/>
                      <w:lang w:eastAsia="ru-RU"/>
                    </w:rPr>
                    <w:t xml:space="preserve"> комплекс информационного взаимодействия субъектов Российской Федерации в проекте «Мониторинг формирования функциональной грамотности учащихся» (</w:t>
                  </w:r>
                  <w:hyperlink r:id="rId129"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материалы из пособий «Функциональная грамотность. Учимся для жизни» издательства «Просвещение».</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Модуль 1: Читательская грамотность: «События и факты с разных точек зрения» (5 ч)</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Смысл жизни (я и моя жизнь)</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Авторский замысел и читательские установки</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Интегрировать и интерпретировать информацию</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Творческая лаборатория</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«Зарок»</w:t>
                  </w:r>
                </w:p>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30" w:history="1">
                    <w:r w:rsidR="00D82193" w:rsidRPr="00D82193">
                      <w:rPr>
                        <w:rFonts w:ascii="Times New Roman" w:hAnsi="Times New Roman" w:cs="Times New Roman"/>
                        <w:color w:val="486DAA"/>
                        <w:sz w:val="24"/>
                        <w:szCs w:val="24"/>
                        <w:u w:val="single"/>
                        <w:lang w:eastAsia="ru-RU"/>
                      </w:rPr>
                      <w:t>http://skiv.instrao.ru/bank-zadaniy/chitatelskaya-gramotnost/</w:t>
                    </w:r>
                  </w:hyperlink>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3-5.</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Самоопределение</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Альтернативные точки зрения и их основания</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Интегрировать и интерпретировать информацию, осмыслять содержание и форму текста</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Дискуссия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proofErr w:type="spellStart"/>
                  <w:r w:rsidRPr="00D82193">
                    <w:rPr>
                      <w:rFonts w:ascii="Times New Roman" w:hAnsi="Times New Roman" w:cs="Times New Roman"/>
                      <w:sz w:val="24"/>
                      <w:szCs w:val="24"/>
                      <w:lang w:eastAsia="ru-RU"/>
                    </w:rPr>
                    <w:t>Киберспорт</w:t>
                  </w:r>
                  <w:proofErr w:type="spellEnd"/>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(Читательская грамотность. Сборник эталонных заданий. Выпуск 1. Учеб. пособие для </w:t>
                  </w:r>
                  <w:proofErr w:type="spellStart"/>
                  <w:r w:rsidRPr="00D82193">
                    <w:rPr>
                      <w:rFonts w:ascii="Times New Roman" w:hAnsi="Times New Roman" w:cs="Times New Roman"/>
                      <w:sz w:val="24"/>
                      <w:szCs w:val="24"/>
                      <w:lang w:eastAsia="ru-RU"/>
                    </w:rPr>
                    <w:t>общеобразоват</w:t>
                  </w:r>
                  <w:proofErr w:type="spellEnd"/>
                  <w:r w:rsidRPr="00D82193">
                    <w:rPr>
                      <w:rFonts w:ascii="Times New Roman" w:hAnsi="Times New Roman" w:cs="Times New Roman"/>
                      <w:sz w:val="24"/>
                      <w:szCs w:val="24"/>
                      <w:lang w:eastAsia="ru-RU"/>
                    </w:rPr>
                    <w:t>. организаций. В 2-х ч. Часть 2. ‒ Москва, Санкт-Петербург: «Просвещение», 2020).</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«Походы»</w:t>
                  </w:r>
                </w:p>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31" w:history="1">
                    <w:r w:rsidR="00D82193" w:rsidRPr="00D82193">
                      <w:rPr>
                        <w:rFonts w:ascii="Times New Roman" w:hAnsi="Times New Roman" w:cs="Times New Roman"/>
                        <w:color w:val="486DAA"/>
                        <w:sz w:val="24"/>
                        <w:szCs w:val="24"/>
                        <w:u w:val="single"/>
                        <w:lang w:eastAsia="ru-RU"/>
                      </w:rPr>
                      <w:t>http://skiv.instrao.ru/bank-zadaniy/chitatelskaya-gramotnost/</w:t>
                    </w:r>
                  </w:hyperlink>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6.</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Смыслы, явные и скрытые</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Коммуникативное намерение автора, манипуляция в коммуникации</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Осмыслять содержание и форму текста</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Игра-расследование</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«Выигрыш» (Читательская грамотность. Сборник эталонных заданий. Выпуск 2. Учеб. </w:t>
                  </w:r>
                  <w:r w:rsidRPr="00D82193">
                    <w:rPr>
                      <w:rFonts w:ascii="Times New Roman" w:hAnsi="Times New Roman" w:cs="Times New Roman"/>
                      <w:sz w:val="24"/>
                      <w:szCs w:val="24"/>
                      <w:lang w:eastAsia="ru-RU"/>
                    </w:rPr>
                    <w:lastRenderedPageBreak/>
                    <w:t xml:space="preserve">пособие для </w:t>
                  </w:r>
                  <w:proofErr w:type="spellStart"/>
                  <w:r w:rsidRPr="00D82193">
                    <w:rPr>
                      <w:rFonts w:ascii="Times New Roman" w:hAnsi="Times New Roman" w:cs="Times New Roman"/>
                      <w:sz w:val="24"/>
                      <w:szCs w:val="24"/>
                      <w:lang w:eastAsia="ru-RU"/>
                    </w:rPr>
                    <w:t>общеобразоват</w:t>
                  </w:r>
                  <w:proofErr w:type="spellEnd"/>
                  <w:r w:rsidRPr="00D82193">
                    <w:rPr>
                      <w:rFonts w:ascii="Times New Roman" w:hAnsi="Times New Roman" w:cs="Times New Roman"/>
                      <w:sz w:val="24"/>
                      <w:szCs w:val="24"/>
                      <w:lang w:eastAsia="ru-RU"/>
                    </w:rPr>
                    <w:t>. организаций. В 2-х ч. Часть 2. ‒ Москва, Санкт-Петербург: «Просвещение», 2021).</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Модуль 2: Естественно-научная грамотность: «Знания в действии» (5 ч)</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7.</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Наука и технологии</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заданий «Сесть на астероид» и «Солнечные панели»</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Объяснение принципов действия технологий.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идей по использованию знаний для разработки и совершенствования технологий. </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индивидуально или в парах. Обсуждение результатов выполнения заданий.</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РЭШ (Российская электронная школа)</w:t>
                  </w:r>
                </w:p>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32" w:history="1">
                    <w:r w:rsidR="00D82193" w:rsidRPr="00D82193">
                      <w:rPr>
                        <w:rFonts w:ascii="Times New Roman" w:hAnsi="Times New Roman" w:cs="Times New Roman"/>
                        <w:color w:val="486DAA"/>
                        <w:sz w:val="24"/>
                        <w:szCs w:val="24"/>
                        <w:u w:val="single"/>
                        <w:lang w:eastAsia="ru-RU"/>
                      </w:rPr>
                      <w:t>https://fg.resh.edu.ru</w:t>
                    </w:r>
                  </w:hyperlink>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8.</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Вещества, которые нас окружают</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заданий «Лекарства или яды» и «Чай»</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Объяснение происходящих процессов и воздействия различных веществ на </w:t>
                  </w:r>
                  <w:proofErr w:type="spellStart"/>
                  <w:r w:rsidRPr="00D82193">
                    <w:rPr>
                      <w:rFonts w:ascii="Times New Roman" w:hAnsi="Times New Roman" w:cs="Times New Roman"/>
                      <w:sz w:val="24"/>
                      <w:szCs w:val="24"/>
                      <w:lang w:eastAsia="ru-RU"/>
                    </w:rPr>
                    <w:t>органаизм</w:t>
                  </w:r>
                  <w:proofErr w:type="spellEnd"/>
                  <w:r w:rsidRPr="00D82193">
                    <w:rPr>
                      <w:rFonts w:ascii="Times New Roman" w:hAnsi="Times New Roman" w:cs="Times New Roman"/>
                      <w:sz w:val="24"/>
                      <w:szCs w:val="24"/>
                      <w:lang w:eastAsia="ru-RU"/>
                    </w:rPr>
                    <w:t xml:space="preserve"> человека.</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индивидуально или в парах. Обсуждение результатов выполнения заданий.</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Портал РЭШ (Российская электронная школа) </w:t>
                  </w:r>
                  <w:hyperlink r:id="rId133" w:history="1">
                    <w:r w:rsidRPr="00D82193">
                      <w:rPr>
                        <w:rFonts w:ascii="Times New Roman" w:hAnsi="Times New Roman" w:cs="Times New Roman"/>
                        <w:color w:val="486DAA"/>
                        <w:sz w:val="24"/>
                        <w:szCs w:val="24"/>
                        <w:u w:val="single"/>
                        <w:lang w:eastAsia="ru-RU"/>
                      </w:rPr>
                      <w:t>https://fg.resh.edu.ru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w:t>
                  </w:r>
                  <w:hyperlink r:id="rId134" w:history="1">
                    <w:r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9.</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Наше здоровье</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Выполнение заданий «О </w:t>
                  </w:r>
                  <w:r w:rsidRPr="00D82193">
                    <w:rPr>
                      <w:rFonts w:ascii="Times New Roman" w:hAnsi="Times New Roman" w:cs="Times New Roman"/>
                      <w:sz w:val="24"/>
                      <w:szCs w:val="24"/>
                      <w:lang w:eastAsia="ru-RU"/>
                    </w:rPr>
                    <w:lastRenderedPageBreak/>
                    <w:t>чем расскажет анализ крови» и/или «Вакцины»</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Объяснение происходящих процессов.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Анализ методов исследования и интерпретация результатов «экспериментов.</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Работа индивидуально или в </w:t>
                  </w:r>
                  <w:r w:rsidRPr="00D82193">
                    <w:rPr>
                      <w:rFonts w:ascii="Times New Roman" w:hAnsi="Times New Roman" w:cs="Times New Roman"/>
                      <w:sz w:val="24"/>
                      <w:szCs w:val="24"/>
                      <w:lang w:eastAsia="ru-RU"/>
                    </w:rPr>
                    <w:lastRenderedPageBreak/>
                    <w:t>парах. Обсуждение результатов выполнения заданий.</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   Естественно-научная грамотность. </w:t>
                  </w:r>
                  <w:r w:rsidRPr="00D82193">
                    <w:rPr>
                      <w:rFonts w:ascii="Times New Roman" w:hAnsi="Times New Roman" w:cs="Times New Roman"/>
                      <w:sz w:val="24"/>
                      <w:szCs w:val="24"/>
                      <w:lang w:eastAsia="ru-RU"/>
                    </w:rPr>
                    <w:lastRenderedPageBreak/>
                    <w:t xml:space="preserve">Сборник эталонных заданий. Выпуск 2: учеб. пособие для общеобразовательных организаций / под ред. Г. С. </w:t>
                  </w:r>
                  <w:proofErr w:type="spellStart"/>
                  <w:r w:rsidRPr="00D82193">
                    <w:rPr>
                      <w:rFonts w:ascii="Times New Roman" w:hAnsi="Times New Roman" w:cs="Times New Roman"/>
                      <w:sz w:val="24"/>
                      <w:szCs w:val="24"/>
                      <w:lang w:eastAsia="ru-RU"/>
                    </w:rPr>
                    <w:t>Ковалёвои</w:t>
                  </w:r>
                  <w:proofErr w:type="spellEnd"/>
                  <w:r w:rsidRPr="00D82193">
                    <w:rPr>
                      <w:rFonts w:ascii="Times New Roman" w:hAnsi="Times New Roman" w:cs="Times New Roman"/>
                      <w:sz w:val="24"/>
                      <w:szCs w:val="24"/>
                      <w:lang w:eastAsia="ru-RU"/>
                    </w:rPr>
                    <w:t xml:space="preserve">̆, А. Ю. </w:t>
                  </w:r>
                  <w:proofErr w:type="spellStart"/>
                  <w:r w:rsidRPr="00D82193">
                    <w:rPr>
                      <w:rFonts w:ascii="Times New Roman" w:hAnsi="Times New Roman" w:cs="Times New Roman"/>
                      <w:sz w:val="24"/>
                      <w:szCs w:val="24"/>
                      <w:lang w:eastAsia="ru-RU"/>
                    </w:rPr>
                    <w:t>Пентина</w:t>
                  </w:r>
                  <w:proofErr w:type="spellEnd"/>
                  <w:r w:rsidRPr="00D82193">
                    <w:rPr>
                      <w:rFonts w:ascii="Times New Roman" w:hAnsi="Times New Roman" w:cs="Times New Roman"/>
                      <w:sz w:val="24"/>
                      <w:szCs w:val="24"/>
                      <w:lang w:eastAsia="ru-RU"/>
                    </w:rPr>
                    <w:t xml:space="preserve">. — </w:t>
                  </w:r>
                  <w:proofErr w:type="gramStart"/>
                  <w:r w:rsidRPr="00D82193">
                    <w:rPr>
                      <w:rFonts w:ascii="Times New Roman" w:hAnsi="Times New Roman" w:cs="Times New Roman"/>
                      <w:sz w:val="24"/>
                      <w:szCs w:val="24"/>
                      <w:lang w:eastAsia="ru-RU"/>
                    </w:rPr>
                    <w:t>М. ;</w:t>
                  </w:r>
                  <w:proofErr w:type="gramEnd"/>
                  <w:r w:rsidRPr="00D82193">
                    <w:rPr>
                      <w:rFonts w:ascii="Times New Roman" w:hAnsi="Times New Roman" w:cs="Times New Roman"/>
                      <w:sz w:val="24"/>
                      <w:szCs w:val="24"/>
                      <w:lang w:eastAsia="ru-RU"/>
                    </w:rPr>
                    <w:t xml:space="preserve"> СПб. : Просвещение, 2021.</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Портал РЭШ (Российская электронная школа) </w:t>
                  </w:r>
                  <w:hyperlink r:id="rId135" w:history="1">
                    <w:r w:rsidRPr="00D82193">
                      <w:rPr>
                        <w:rFonts w:ascii="Times New Roman" w:hAnsi="Times New Roman" w:cs="Times New Roman"/>
                        <w:color w:val="486DAA"/>
                        <w:sz w:val="24"/>
                        <w:szCs w:val="24"/>
                        <w:u w:val="single"/>
                        <w:lang w:eastAsia="ru-RU"/>
                      </w:rPr>
                      <w:t>https://fg.resh.edu.ru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10-11.</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Заботимся о Земле</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заданий «Глобальное потепление» и «Красный прилив»</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Получение выводов на основе </w:t>
                  </w:r>
                  <w:proofErr w:type="spellStart"/>
                  <w:r w:rsidRPr="00D82193">
                    <w:rPr>
                      <w:rFonts w:ascii="Times New Roman" w:hAnsi="Times New Roman" w:cs="Times New Roman"/>
                      <w:sz w:val="24"/>
                      <w:szCs w:val="24"/>
                      <w:lang w:eastAsia="ru-RU"/>
                    </w:rPr>
                    <w:t>нтерпретации</w:t>
                  </w:r>
                  <w:proofErr w:type="spellEnd"/>
                  <w:r w:rsidRPr="00D82193">
                    <w:rPr>
                      <w:rFonts w:ascii="Times New Roman" w:hAnsi="Times New Roman" w:cs="Times New Roman"/>
                      <w:sz w:val="24"/>
                      <w:szCs w:val="24"/>
                      <w:lang w:eastAsia="ru-RU"/>
                    </w:rPr>
                    <w:t xml:space="preserve"> данных (графиков, схем), построение рассуждений.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Проведение простых исследований и анализ их результатов.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идей по моделированию глобальных процессов.</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парах или группах.</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Мозговой штурм.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Презентация результатов выполнения заданий.</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Естественно-научная грамотность. Сборник эталонных заданий. Выпуск 2: учеб. пособие для общеобразовательных организаций / под ред. Г. С. </w:t>
                  </w:r>
                  <w:proofErr w:type="spellStart"/>
                  <w:r w:rsidRPr="00D82193">
                    <w:rPr>
                      <w:rFonts w:ascii="Times New Roman" w:hAnsi="Times New Roman" w:cs="Times New Roman"/>
                      <w:sz w:val="24"/>
                      <w:szCs w:val="24"/>
                      <w:lang w:eastAsia="ru-RU"/>
                    </w:rPr>
                    <w:t>Ковалёвои</w:t>
                  </w:r>
                  <w:proofErr w:type="spellEnd"/>
                  <w:r w:rsidRPr="00D82193">
                    <w:rPr>
                      <w:rFonts w:ascii="Times New Roman" w:hAnsi="Times New Roman" w:cs="Times New Roman"/>
                      <w:sz w:val="24"/>
                      <w:szCs w:val="24"/>
                      <w:lang w:eastAsia="ru-RU"/>
                    </w:rPr>
                    <w:t xml:space="preserve">̆, А. Ю. </w:t>
                  </w:r>
                  <w:proofErr w:type="spellStart"/>
                  <w:r w:rsidRPr="00D82193">
                    <w:rPr>
                      <w:rFonts w:ascii="Times New Roman" w:hAnsi="Times New Roman" w:cs="Times New Roman"/>
                      <w:sz w:val="24"/>
                      <w:szCs w:val="24"/>
                      <w:lang w:eastAsia="ru-RU"/>
                    </w:rPr>
                    <w:t>Пентина</w:t>
                  </w:r>
                  <w:proofErr w:type="spellEnd"/>
                  <w:r w:rsidRPr="00D82193">
                    <w:rPr>
                      <w:rFonts w:ascii="Times New Roman" w:hAnsi="Times New Roman" w:cs="Times New Roman"/>
                      <w:sz w:val="24"/>
                      <w:szCs w:val="24"/>
                      <w:lang w:eastAsia="ru-RU"/>
                    </w:rPr>
                    <w:t xml:space="preserve">. — </w:t>
                  </w:r>
                  <w:proofErr w:type="gramStart"/>
                  <w:r w:rsidRPr="00D82193">
                    <w:rPr>
                      <w:rFonts w:ascii="Times New Roman" w:hAnsi="Times New Roman" w:cs="Times New Roman"/>
                      <w:sz w:val="24"/>
                      <w:szCs w:val="24"/>
                      <w:lang w:eastAsia="ru-RU"/>
                    </w:rPr>
                    <w:t>М. ;</w:t>
                  </w:r>
                  <w:proofErr w:type="gramEnd"/>
                  <w:r w:rsidRPr="00D82193">
                    <w:rPr>
                      <w:rFonts w:ascii="Times New Roman" w:hAnsi="Times New Roman" w:cs="Times New Roman"/>
                      <w:sz w:val="24"/>
                      <w:szCs w:val="24"/>
                      <w:lang w:eastAsia="ru-RU"/>
                    </w:rPr>
                    <w:t xml:space="preserve"> СПб. : Просвещение, 2021.</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Портал РЭШ (Российская электронная школа) </w:t>
                  </w:r>
                  <w:hyperlink r:id="rId136" w:history="1">
                    <w:r w:rsidRPr="00D82193">
                      <w:rPr>
                        <w:rFonts w:ascii="Times New Roman" w:hAnsi="Times New Roman" w:cs="Times New Roman"/>
                        <w:color w:val="486DAA"/>
                        <w:sz w:val="24"/>
                        <w:szCs w:val="24"/>
                        <w:u w:val="single"/>
                        <w:lang w:eastAsia="ru-RU"/>
                      </w:rPr>
                      <w:t>https://fg.resh.edu.ru</w:t>
                    </w:r>
                  </w:hyperlink>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Модуль 3: Креативное мышление «Проявляем креативность на уроках, в школе и в жизни» (5 ч)</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12.</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Креативность в учебных ситуациях, ситуациях личностного роста и социального проектирования</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Анализ моделей и ситуаций.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Модели заданий: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-диалоги,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proofErr w:type="spellStart"/>
                  <w:r w:rsidRPr="00D82193">
                    <w:rPr>
                      <w:rFonts w:ascii="Times New Roman" w:hAnsi="Times New Roman" w:cs="Times New Roman"/>
                      <w:sz w:val="24"/>
                      <w:szCs w:val="24"/>
                      <w:lang w:eastAsia="ru-RU"/>
                    </w:rPr>
                    <w:t>инфографика</w:t>
                  </w:r>
                  <w:proofErr w:type="spellEnd"/>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-личностные действия и социальное проектирование,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-вопросы методологии научного познания</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Совместное чтение текста заданий. Маркировка текста с целью выделения главного.</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Совместная деятельность по анализу предложенных ситуаций.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Самостоятельное выдвижение идей и моделирование жизненных ситуаций: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-создания диалогов (на основе комиксов, рисунков, описания случаев и т.д.)</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-создания </w:t>
                  </w:r>
                  <w:proofErr w:type="spellStart"/>
                  <w:r w:rsidRPr="00D82193">
                    <w:rPr>
                      <w:rFonts w:ascii="Times New Roman" w:hAnsi="Times New Roman" w:cs="Times New Roman"/>
                      <w:sz w:val="24"/>
                      <w:szCs w:val="24"/>
                      <w:lang w:eastAsia="ru-RU"/>
                    </w:rPr>
                    <w:t>инфографики</w:t>
                  </w:r>
                  <w:proofErr w:type="spellEnd"/>
                  <w:r w:rsidRPr="00D82193">
                    <w:rPr>
                      <w:rFonts w:ascii="Times New Roman" w:hAnsi="Times New Roman" w:cs="Times New Roman"/>
                      <w:sz w:val="24"/>
                      <w:szCs w:val="24"/>
                      <w:lang w:eastAsia="ru-RU"/>
                    </w:rPr>
                    <w:t xml:space="preserve"> (например, на основе текста параграфа),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-проектирования личностных действий (самопознания, самооценки и др.),</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-научного познания.</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парах и малых группах над различными комплексными заданиями.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Презентация результатов обсуждения и подведение итогов</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37"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Комплексные задания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6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Марафон чистоты, задание 2,</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8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w:t>
                  </w:r>
                  <w:proofErr w:type="spellStart"/>
                  <w:r w:rsidRPr="00D82193">
                    <w:rPr>
                      <w:rFonts w:ascii="Times New Roman" w:hAnsi="Times New Roman" w:cs="Times New Roman"/>
                      <w:sz w:val="24"/>
                      <w:szCs w:val="24"/>
                      <w:lang w:eastAsia="ru-RU"/>
                    </w:rPr>
                    <w:t>Инфографика</w:t>
                  </w:r>
                  <w:proofErr w:type="spellEnd"/>
                  <w:r w:rsidRPr="00D82193">
                    <w:rPr>
                      <w:rFonts w:ascii="Times New Roman" w:hAnsi="Times New Roman" w:cs="Times New Roman"/>
                      <w:sz w:val="24"/>
                      <w:szCs w:val="24"/>
                      <w:lang w:eastAsia="ru-RU"/>
                    </w:rPr>
                    <w:t>. Солнечные дни,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Помогите младшим школьникам полюбить чтение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Утренние вопросы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Вечное движение</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13.</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разнообразных идей.</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Оригинальность и проработанность.</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Обсуждение проблемы: Когда на уроке мне помогла креативность?</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Совместное чтение текста заданий. Маркировка текста с целью выделения основных требований.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Совместная деятельность по анализу предложенных ситуаций и проблем.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Моделирование жизненных ситуаций, требующих применения дивергентного мышления.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Примеры: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Как поступить?</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Какое принять решение?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Преобразование ситуации,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Поиск альтернатив,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Поиск связей и отношений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-Когда в жизни может выручить гибкость и беглость мышления?</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парах и малых группах.</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Презентация результатов обсуждения и подведение итогов</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38"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Комплексные задания (задания на выдвижение разнообразных идей, оценку и отбор идей)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Фантастический мир,</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Социальная реклама,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NB или Пометки на полях,</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Видеть глазами души,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Как защищаться от манипуляций,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Транспорт будущего</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14.</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Выдвижение креативных идей и их доработка.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Оригинальность и проработанность.</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Обсуждение проблемы: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какой жизненной ситуации мне помогла креативность?</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Совместное чтение текста заданий. Маркировка текста с целью выделения основных требований.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Совместная деятельность по анализу предложенных ситуаций.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Моделируем ситуацию: когда в жизни может понадобиться креативность?</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каких ситуациях наилучшим решением проблемы является традиционное, а в каких -креативное?</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малых группах по поиску аналогий, связей, ассоциаций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Работа в парах и малых группах по анализу и </w:t>
                  </w:r>
                  <w:proofErr w:type="gramStart"/>
                  <w:r w:rsidRPr="00D82193">
                    <w:rPr>
                      <w:rFonts w:ascii="Times New Roman" w:hAnsi="Times New Roman" w:cs="Times New Roman"/>
                      <w:sz w:val="24"/>
                      <w:szCs w:val="24"/>
                      <w:lang w:eastAsia="ru-RU"/>
                    </w:rPr>
                    <w:t>моделированию  ситуаций</w:t>
                  </w:r>
                  <w:proofErr w:type="gramEnd"/>
                  <w:r w:rsidRPr="00D82193">
                    <w:rPr>
                      <w:rFonts w:ascii="Times New Roman" w:hAnsi="Times New Roman" w:cs="Times New Roman"/>
                      <w:sz w:val="24"/>
                      <w:szCs w:val="24"/>
                      <w:lang w:eastAsia="ru-RU"/>
                    </w:rPr>
                    <w:t>, по подведению итогов.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Презентация результатов обсуждения</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39"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Комплексные задания (задания на выдвижение креативных идей, доработку идей)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Фантастический мир,</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Социальная реклама,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NB или Пометки на полях,</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Видеть глазами души,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Как защищаться от манипуляций,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Транспорт будущего</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15.</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От выдвижения до доработки идей</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Использование навыков креативного мышления для </w:t>
                  </w:r>
                  <w:r w:rsidRPr="00D82193">
                    <w:rPr>
                      <w:rFonts w:ascii="Times New Roman" w:hAnsi="Times New Roman" w:cs="Times New Roman"/>
                      <w:sz w:val="24"/>
                      <w:szCs w:val="24"/>
                      <w:lang w:eastAsia="ru-RU"/>
                    </w:rPr>
                    <w:lastRenderedPageBreak/>
                    <w:t>создания продукта.</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Выполнение проекта на основе комплексного задания (по выбору учителя):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-Конкурс идей «Благодарим своих учителей»,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-Социальное проектирование. «Как я вижу своё будущее?»,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-Футуристическая выставка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-Подготовка и проведение социально значимого мероприятия (например, помощи людям с особенностями здоровья),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-Планирование и организация системы мероприятий по помощи в учёбе.</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Работа в малых группах</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Презентация результатов обсуждения</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40"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По выбору учителя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Благодарность,</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Нужный предмет,</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Фантастический мир,</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Транспорт будущего</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Вещества и материалы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Рисунок</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Видеть глазами души,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9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Солнечные дети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7 </w:t>
                  </w:r>
                  <w:proofErr w:type="spellStart"/>
                  <w:proofErr w:type="gramStart"/>
                  <w:r w:rsidRPr="00D82193">
                    <w:rPr>
                      <w:rFonts w:ascii="Times New Roman" w:hAnsi="Times New Roman" w:cs="Times New Roman"/>
                      <w:sz w:val="24"/>
                      <w:szCs w:val="24"/>
                      <w:lang w:eastAsia="ru-RU"/>
                    </w:rPr>
                    <w:t>кл</w:t>
                  </w:r>
                  <w:proofErr w:type="spellEnd"/>
                  <w:r w:rsidRPr="00D82193">
                    <w:rPr>
                      <w:rFonts w:ascii="Times New Roman" w:hAnsi="Times New Roman" w:cs="Times New Roman"/>
                      <w:sz w:val="24"/>
                      <w:szCs w:val="24"/>
                      <w:lang w:eastAsia="ru-RU"/>
                    </w:rPr>
                    <w:t>.,</w:t>
                  </w:r>
                  <w:proofErr w:type="gramEnd"/>
                  <w:r w:rsidRPr="00D82193">
                    <w:rPr>
                      <w:rFonts w:ascii="Times New Roman" w:hAnsi="Times New Roman" w:cs="Times New Roman"/>
                      <w:sz w:val="24"/>
                      <w:szCs w:val="24"/>
                      <w:lang w:eastAsia="ru-RU"/>
                    </w:rPr>
                    <w:t xml:space="preserve"> Поможем друг другу</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16.</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Диагностика и рефлексия. Самооценка</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Креативное мышление. Диагностическая работа для 9 класса.</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Выполнение итоговой работы.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Обсуждение результатов. </w:t>
                  </w:r>
                  <w:proofErr w:type="spellStart"/>
                  <w:r w:rsidRPr="00D82193">
                    <w:rPr>
                      <w:rFonts w:ascii="Times New Roman" w:hAnsi="Times New Roman" w:cs="Times New Roman"/>
                      <w:sz w:val="24"/>
                      <w:szCs w:val="24"/>
                      <w:lang w:eastAsia="ru-RU"/>
                    </w:rPr>
                    <w:t>Взаимо</w:t>
                  </w:r>
                  <w:proofErr w:type="spellEnd"/>
                  <w:r w:rsidRPr="00D82193">
                    <w:rPr>
                      <w:rFonts w:ascii="Times New Roman" w:hAnsi="Times New Roman" w:cs="Times New Roman"/>
                      <w:sz w:val="24"/>
                      <w:szCs w:val="24"/>
                      <w:lang w:eastAsia="ru-RU"/>
                    </w:rPr>
                    <w:t>- и самооценка результатов выполнения</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Индивидуальная работа.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в парах.</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РЭШ </w:t>
                  </w:r>
                  <w:hyperlink r:id="rId141" w:history="1">
                    <w:r w:rsidRPr="00D82193">
                      <w:rPr>
                        <w:rFonts w:ascii="Times New Roman" w:hAnsi="Times New Roman" w:cs="Times New Roman"/>
                        <w:color w:val="486DAA"/>
                        <w:sz w:val="24"/>
                        <w:szCs w:val="24"/>
                        <w:u w:val="single"/>
                        <w:lang w:eastAsia="ru-RU"/>
                      </w:rPr>
                      <w:t>https://fg.resh.edu.ru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 </w:t>
                  </w:r>
                  <w:hyperlink r:id="rId142" w:history="1">
                    <w:r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Диагностическая работа для 9 класса. Креативное мышление.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Вариант 1. Экспедиция на Марс.</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Вариант 2. Социальная инициатива</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 первой части программы: Рефлексивное занятие 1.</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17.</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 первой части программы.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Самооценка результатов деятельности на занятиях</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Самооценка уверенности при решении жизненных проблем.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Обсуждение результатов самооценки с целью достижения большей уверенности при решении задач по функциональной грамотности.</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результаты своей деятельности.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Аргументировать и обосновывать свою позицию.</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Задавать вопросы, необходимые для организации собственной деятельности.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Предлагать варианты решений поставленной проблемы.</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Приложение</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Модуль 4: Математическая грамотность: «Математика в окружающем мире» (4 ч)</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18.</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общественной жизни: социальные опросы и исследования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Комплексные задания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«Домашние животные», «Здоровое питание»</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Статистические характеристики, Представление информации (диаграммы)</w:t>
                  </w:r>
                </w:p>
              </w:tc>
              <w:tc>
                <w:tcPr>
                  <w:tcW w:w="2690" w:type="dxa"/>
                  <w:vMerge w:val="restart"/>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Извлекать информацию (из текста, таблицы, диаграммы), Распознавать математические объекты, Описывать ход и результаты действий, </w:t>
                  </w:r>
                  <w:proofErr w:type="gramStart"/>
                  <w:r w:rsidRPr="00D82193">
                    <w:rPr>
                      <w:rFonts w:ascii="Times New Roman" w:hAnsi="Times New Roman" w:cs="Times New Roman"/>
                      <w:sz w:val="24"/>
                      <w:szCs w:val="24"/>
                      <w:lang w:eastAsia="ru-RU"/>
                    </w:rPr>
                    <w:t>Предлагать  и</w:t>
                  </w:r>
                  <w:proofErr w:type="gramEnd"/>
                  <w:r w:rsidRPr="00D82193">
                    <w:rPr>
                      <w:rFonts w:ascii="Times New Roman" w:hAnsi="Times New Roman" w:cs="Times New Roman"/>
                      <w:sz w:val="24"/>
                      <w:szCs w:val="24"/>
                      <w:lang w:eastAsia="ru-RU"/>
                    </w:rPr>
                    <w:t xml:space="preserve"> обсуждать способы решения, Прикидывать, оценивать, вычислять результат, Устанавливать и использовать зависимости между величинами, данными,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Читать, записывать, сравнивать математические объекты (числа, величины, фигуры), </w:t>
                  </w:r>
                  <w:proofErr w:type="gramStart"/>
                  <w:r w:rsidRPr="00D82193">
                    <w:rPr>
                      <w:rFonts w:ascii="Times New Roman" w:hAnsi="Times New Roman" w:cs="Times New Roman"/>
                      <w:sz w:val="24"/>
                      <w:szCs w:val="24"/>
                      <w:lang w:eastAsia="ru-RU"/>
                    </w:rPr>
                    <w:t>Применять</w:t>
                  </w:r>
                  <w:proofErr w:type="gramEnd"/>
                  <w:r w:rsidRPr="00D82193">
                    <w:rPr>
                      <w:rFonts w:ascii="Times New Roman" w:hAnsi="Times New Roman" w:cs="Times New Roman"/>
                      <w:sz w:val="24"/>
                      <w:szCs w:val="24"/>
                      <w:lang w:eastAsia="ru-RU"/>
                    </w:rPr>
                    <w:t xml:space="preserve"> правила, свойства (вычислений, нахождения </w:t>
                  </w:r>
                  <w:r w:rsidRPr="00D82193">
                    <w:rPr>
                      <w:rFonts w:ascii="Times New Roman" w:hAnsi="Times New Roman" w:cs="Times New Roman"/>
                      <w:sz w:val="24"/>
                      <w:szCs w:val="24"/>
                      <w:lang w:eastAsia="ru-RU"/>
                    </w:rPr>
                    <w:lastRenderedPageBreak/>
                    <w:t>результата), Применять приемы проверки результата, Интерпретировать ответ, данные,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Выдвигать и обосновывать гипотезу, </w:t>
                  </w:r>
                  <w:proofErr w:type="gramStart"/>
                  <w:r w:rsidRPr="00D82193">
                    <w:rPr>
                      <w:rFonts w:ascii="Times New Roman" w:hAnsi="Times New Roman" w:cs="Times New Roman"/>
                      <w:sz w:val="24"/>
                      <w:szCs w:val="24"/>
                      <w:lang w:eastAsia="ru-RU"/>
                    </w:rPr>
                    <w:t>Формулировать</w:t>
                  </w:r>
                  <w:proofErr w:type="gramEnd"/>
                  <w:r w:rsidRPr="00D82193">
                    <w:rPr>
                      <w:rFonts w:ascii="Times New Roman" w:hAnsi="Times New Roman" w:cs="Times New Roman"/>
                      <w:sz w:val="24"/>
                      <w:szCs w:val="24"/>
                      <w:lang w:eastAsia="ru-RU"/>
                    </w:rPr>
                    <w:t> обобщения и выводы, </w:t>
                  </w:r>
                  <w:proofErr w:type="spellStart"/>
                  <w:r w:rsidRPr="00D82193">
                    <w:rPr>
                      <w:rFonts w:ascii="Times New Roman" w:hAnsi="Times New Roman" w:cs="Times New Roman"/>
                      <w:sz w:val="24"/>
                      <w:szCs w:val="24"/>
                      <w:lang w:eastAsia="ru-RU"/>
                    </w:rPr>
                    <w:t>Распознаватьистинные</w:t>
                  </w:r>
                  <w:proofErr w:type="spellEnd"/>
                  <w:r w:rsidRPr="00D82193">
                    <w:rPr>
                      <w:rFonts w:ascii="Times New Roman" w:hAnsi="Times New Roman" w:cs="Times New Roman"/>
                      <w:sz w:val="24"/>
                      <w:szCs w:val="24"/>
                      <w:lang w:eastAsia="ru-RU"/>
                    </w:rPr>
                    <w:t xml:space="preserve"> и ложные высказывания об объектах, Строить высказывания, Приводить примеры и </w:t>
                  </w:r>
                  <w:proofErr w:type="spellStart"/>
                  <w:r w:rsidRPr="00D82193">
                    <w:rPr>
                      <w:rFonts w:ascii="Times New Roman" w:hAnsi="Times New Roman" w:cs="Times New Roman"/>
                      <w:sz w:val="24"/>
                      <w:szCs w:val="24"/>
                      <w:lang w:eastAsia="ru-RU"/>
                    </w:rPr>
                    <w:t>контрпримеры</w:t>
                  </w:r>
                  <w:proofErr w:type="spellEnd"/>
                  <w:r w:rsidRPr="00D82193">
                    <w:rPr>
                      <w:rFonts w:ascii="Times New Roman" w:hAnsi="Times New Roman" w:cs="Times New Roman"/>
                      <w:sz w:val="24"/>
                      <w:szCs w:val="24"/>
                      <w:lang w:eastAsia="ru-RU"/>
                    </w:rPr>
                    <w:t>, Выявлять сходства и различия объектов, Измерять объекты, Конструировать математические отношения,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Моделировать ситуацию математически, </w:t>
                  </w:r>
                  <w:proofErr w:type="gramStart"/>
                  <w:r w:rsidRPr="00D82193">
                    <w:rPr>
                      <w:rFonts w:ascii="Times New Roman" w:hAnsi="Times New Roman" w:cs="Times New Roman"/>
                      <w:sz w:val="24"/>
                      <w:szCs w:val="24"/>
                      <w:lang w:eastAsia="ru-RU"/>
                    </w:rPr>
                    <w:t>Наблюдать</w:t>
                  </w:r>
                  <w:proofErr w:type="gramEnd"/>
                  <w:r w:rsidRPr="00D82193">
                    <w:rPr>
                      <w:rFonts w:ascii="Times New Roman" w:hAnsi="Times New Roman" w:cs="Times New Roman"/>
                      <w:sz w:val="24"/>
                      <w:szCs w:val="24"/>
                      <w:lang w:eastAsia="ru-RU"/>
                    </w:rPr>
                    <w:t xml:space="preserve"> и проводить аналогии</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Беседа, групповая работа, индивидуальная работа, исследование информационных источников, опрос, презентация, круглый стол</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43"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9 класс, 2021:</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«Домашние животные», «Здоровое питание»</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19.</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 отдыхе: измерения на местности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Комплексное задание «Как измерить ширину реки»</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Измерение геометрических величин, Геометрические фигуры и их свойства, Равенство и подобие</w:t>
                  </w:r>
                </w:p>
              </w:tc>
              <w:tc>
                <w:tcPr>
                  <w:tcW w:w="0" w:type="auto"/>
                  <w:vMerge/>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Групповая работа, индивидуальная работа, практическая работа (измерение на местности)</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44"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9 класс, 2019/20:</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«Как измерить ширину реки»</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20.</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общественной жизни: интернет</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Комплексное задание «Покупка подарка в интернет-магазине»</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Представление данных (таблицы, диаграммы), Вероятность случайного события</w:t>
                  </w:r>
                </w:p>
              </w:tc>
              <w:tc>
                <w:tcPr>
                  <w:tcW w:w="0" w:type="auto"/>
                  <w:vMerge/>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Беседа, групповая работа, индивидуальная работа, изучение </w:t>
                  </w:r>
                  <w:proofErr w:type="spellStart"/>
                  <w:r w:rsidRPr="00D82193">
                    <w:rPr>
                      <w:rFonts w:ascii="Times New Roman" w:hAnsi="Times New Roman" w:cs="Times New Roman"/>
                      <w:sz w:val="24"/>
                      <w:szCs w:val="24"/>
                      <w:lang w:eastAsia="ru-RU"/>
                    </w:rPr>
                    <w:t>интернет-ресурсов</w:t>
                  </w:r>
                  <w:proofErr w:type="spellEnd"/>
                  <w:r w:rsidRPr="00D82193">
                    <w:rPr>
                      <w:rFonts w:ascii="Times New Roman" w:hAnsi="Times New Roman" w:cs="Times New Roman"/>
                      <w:sz w:val="24"/>
                      <w:szCs w:val="24"/>
                      <w:lang w:eastAsia="ru-RU"/>
                    </w:rPr>
                    <w:t>, презентация</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45"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9 класс, 2021:</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«Покупка подарка в интернет-магазине»</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21.</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 домашних делах: коммунальные платежи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Комплексное задание «Измерение и оплата электроэнергии»</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Вычисления с рациональными числами с использованием электронных таблиц</w:t>
                  </w:r>
                </w:p>
              </w:tc>
              <w:tc>
                <w:tcPr>
                  <w:tcW w:w="0" w:type="auto"/>
                  <w:vMerge/>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 групповая работа, индивидуальная работа, практическая работа (вычисления с использованием электронных таблиц), презентация (рекомендаций)</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46"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shd w:val="clear" w:color="auto" w:fill="DEEAF6"/>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«Измерение и оплата электроэнергии» - в Приложении</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Модуль 5: Финансовая грамотность: «Основы финансового </w:t>
                  </w:r>
                  <w:proofErr w:type="gramStart"/>
                  <w:r w:rsidRPr="00D82193">
                    <w:rPr>
                      <w:rFonts w:ascii="Times New Roman" w:hAnsi="Times New Roman" w:cs="Times New Roman"/>
                      <w:sz w:val="24"/>
                      <w:szCs w:val="24"/>
                      <w:lang w:eastAsia="ru-RU"/>
                    </w:rPr>
                    <w:t>успеха»  (</w:t>
                  </w:r>
                  <w:proofErr w:type="gramEnd"/>
                  <w:r w:rsidRPr="00D82193">
                    <w:rPr>
                      <w:rFonts w:ascii="Times New Roman" w:hAnsi="Times New Roman" w:cs="Times New Roman"/>
                      <w:sz w:val="24"/>
                      <w:szCs w:val="24"/>
                      <w:lang w:eastAsia="ru-RU"/>
                    </w:rPr>
                    <w:t>4 ч)</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22.</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Я - потребитель.</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Права потребителей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Защита прав потребителей</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Выявлять и анализировать финансовую информацию.</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Применять финансовые знания. Обосновывать финансовое решение.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Решение ситуативных и проблемных задач</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Беседа/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практическая работа/ решение кейсов/ игра</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47" w:history="1">
                    <w:r w:rsidR="00D82193" w:rsidRPr="00D82193">
                      <w:rPr>
                        <w:rFonts w:ascii="Times New Roman" w:hAnsi="Times New Roman" w:cs="Times New Roman"/>
                        <w:color w:val="486DAA"/>
                        <w:sz w:val="24"/>
                        <w:szCs w:val="24"/>
                        <w:u w:val="single"/>
                        <w:lang w:eastAsia="ru-RU"/>
                      </w:rPr>
                      <w:t>http://skiv.instrao.ru/bank-zadaniy/finansovaya-gramotnost</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Защита прав потребителей (</w:t>
                  </w:r>
                  <w:proofErr w:type="gramStart"/>
                  <w:r w:rsidRPr="00D82193">
                    <w:rPr>
                      <w:rFonts w:ascii="Times New Roman" w:hAnsi="Times New Roman" w:cs="Times New Roman"/>
                      <w:sz w:val="24"/>
                      <w:szCs w:val="24"/>
                      <w:lang w:eastAsia="ru-RU"/>
                    </w:rPr>
                    <w:t>2020,  8</w:t>
                  </w:r>
                  <w:proofErr w:type="gramEnd"/>
                  <w:r w:rsidRPr="00D82193">
                    <w:rPr>
                      <w:rFonts w:ascii="Times New Roman" w:hAnsi="Times New Roman" w:cs="Times New Roman"/>
                      <w:sz w:val="24"/>
                      <w:szCs w:val="24"/>
                      <w:lang w:eastAsia="ru-RU"/>
                    </w:rPr>
                    <w:t xml:space="preserve"> класс)</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Опоздавший миксер (</w:t>
                  </w:r>
                  <w:proofErr w:type="gramStart"/>
                  <w:r w:rsidRPr="00D82193">
                    <w:rPr>
                      <w:rFonts w:ascii="Times New Roman" w:hAnsi="Times New Roman" w:cs="Times New Roman"/>
                      <w:sz w:val="24"/>
                      <w:szCs w:val="24"/>
                      <w:lang w:eastAsia="ru-RU"/>
                    </w:rPr>
                    <w:t>2021,  9</w:t>
                  </w:r>
                  <w:proofErr w:type="gramEnd"/>
                  <w:r w:rsidRPr="00D82193">
                    <w:rPr>
                      <w:rFonts w:ascii="Times New Roman" w:hAnsi="Times New Roman" w:cs="Times New Roman"/>
                      <w:sz w:val="24"/>
                      <w:szCs w:val="24"/>
                      <w:lang w:eastAsia="ru-RU"/>
                    </w:rPr>
                    <w:t xml:space="preserve"> класс)</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23.</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Человек и работа: что учитываем, когда делаем выбор</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Трудоустройство: факторы выбора профессии, факторы выбора места работы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Образование и самообразование как условия финансовой стабильности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Успешное трудоустройство- основной фактор финансовой стабильности</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анализировать финансовую информацию.</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 Обосновывать финансовое решение.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практическая работа/игра</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48" w:history="1">
                    <w:r w:rsidR="00D82193" w:rsidRPr="00D82193">
                      <w:rPr>
                        <w:rFonts w:ascii="Times New Roman" w:hAnsi="Times New Roman" w:cs="Times New Roman"/>
                        <w:color w:val="486DAA"/>
                        <w:sz w:val="24"/>
                        <w:szCs w:val="24"/>
                        <w:u w:val="single"/>
                        <w:lang w:eastAsia="ru-RU"/>
                      </w:rPr>
                      <w:t>http://skiv.instrao.ru/bank-zadaniy/finansovaya-gramotnost</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Заработная  плата</w:t>
                  </w:r>
                  <w:proofErr w:type="gramEnd"/>
                  <w:r w:rsidRPr="00D82193">
                    <w:rPr>
                      <w:rFonts w:ascii="Times New Roman" w:hAnsi="Times New Roman" w:cs="Times New Roman"/>
                      <w:sz w:val="24"/>
                      <w:szCs w:val="24"/>
                      <w:lang w:eastAsia="ru-RU"/>
                    </w:rPr>
                    <w:t xml:space="preserve"> (2021,  9 класс)</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Первая работа Издательство просвещение (</w:t>
                  </w:r>
                  <w:proofErr w:type="spellStart"/>
                  <w:r w:rsidRPr="00D82193">
                    <w:rPr>
                      <w:rFonts w:ascii="Times New Roman" w:hAnsi="Times New Roman" w:cs="Times New Roman"/>
                      <w:sz w:val="24"/>
                      <w:szCs w:val="24"/>
                      <w:lang w:eastAsia="ru-RU"/>
                    </w:rPr>
                    <w:t>вып</w:t>
                  </w:r>
                  <w:proofErr w:type="spellEnd"/>
                  <w:r w:rsidRPr="00D82193">
                    <w:rPr>
                      <w:rFonts w:ascii="Times New Roman" w:hAnsi="Times New Roman" w:cs="Times New Roman"/>
                      <w:sz w:val="24"/>
                      <w:szCs w:val="24"/>
                      <w:lang w:eastAsia="ru-RU"/>
                    </w:rPr>
                    <w:t xml:space="preserve"> 2 часть 2)</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24.</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Налоги и выплаты: что отдаем и как получаем</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Что такое налоги </w:t>
                  </w:r>
                  <w:proofErr w:type="gramStart"/>
                  <w:r w:rsidRPr="00D82193">
                    <w:rPr>
                      <w:rFonts w:ascii="Times New Roman" w:hAnsi="Times New Roman" w:cs="Times New Roman"/>
                      <w:sz w:val="24"/>
                      <w:szCs w:val="24"/>
                      <w:lang w:eastAsia="ru-RU"/>
                    </w:rPr>
                    <w:t>и  зачем</w:t>
                  </w:r>
                  <w:proofErr w:type="gramEnd"/>
                  <w:r w:rsidRPr="00D82193">
                    <w:rPr>
                      <w:rFonts w:ascii="Times New Roman" w:hAnsi="Times New Roman" w:cs="Times New Roman"/>
                      <w:sz w:val="24"/>
                      <w:szCs w:val="24"/>
                      <w:lang w:eastAsia="ru-RU"/>
                    </w:rPr>
                    <w:t xml:space="preserve"> они нужны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Основные социальные выплаты, предоставляем</w:t>
                  </w:r>
                  <w:r w:rsidRPr="00D82193">
                    <w:rPr>
                      <w:rFonts w:ascii="Times New Roman" w:hAnsi="Times New Roman" w:cs="Times New Roman"/>
                      <w:sz w:val="24"/>
                      <w:szCs w:val="24"/>
                      <w:lang w:eastAsia="ru-RU"/>
                    </w:rPr>
                    <w:lastRenderedPageBreak/>
                    <w:t>ые государством</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Выявлять и анализировать финансовую информацию.</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 Обосновывать финансовое решение.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практическая работа/ решение кейсов/ игра</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49" w:history="1">
                    <w:r w:rsidR="00D82193" w:rsidRPr="00D82193">
                      <w:rPr>
                        <w:rFonts w:ascii="Times New Roman" w:hAnsi="Times New Roman" w:cs="Times New Roman"/>
                        <w:color w:val="486DAA"/>
                        <w:sz w:val="24"/>
                        <w:szCs w:val="24"/>
                        <w:u w:val="single"/>
                        <w:lang w:eastAsia="ru-RU"/>
                      </w:rPr>
                      <w:t>http://skiv.instrao.ru/bank-zadaniy/finansovaya-gramotnost</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Ежегодные налоги (</w:t>
                  </w:r>
                  <w:proofErr w:type="gramStart"/>
                  <w:r w:rsidRPr="00D82193">
                    <w:rPr>
                      <w:rFonts w:ascii="Times New Roman" w:hAnsi="Times New Roman" w:cs="Times New Roman"/>
                      <w:sz w:val="24"/>
                      <w:szCs w:val="24"/>
                      <w:lang w:eastAsia="ru-RU"/>
                    </w:rPr>
                    <w:t>2021,  9</w:t>
                  </w:r>
                  <w:proofErr w:type="gramEnd"/>
                  <w:r w:rsidRPr="00D82193">
                    <w:rPr>
                      <w:rFonts w:ascii="Times New Roman" w:hAnsi="Times New Roman" w:cs="Times New Roman"/>
                      <w:sz w:val="24"/>
                      <w:szCs w:val="24"/>
                      <w:lang w:eastAsia="ru-RU"/>
                    </w:rPr>
                    <w:t xml:space="preserve"> класс)</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Портал ИСРО РАО</w:t>
                  </w:r>
                </w:p>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50"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Транспортный </w:t>
                  </w:r>
                  <w:proofErr w:type="gramStart"/>
                  <w:r w:rsidRPr="00D82193">
                    <w:rPr>
                      <w:rFonts w:ascii="Times New Roman" w:hAnsi="Times New Roman" w:cs="Times New Roman"/>
                      <w:sz w:val="24"/>
                      <w:szCs w:val="24"/>
                      <w:lang w:eastAsia="ru-RU"/>
                    </w:rPr>
                    <w:t>налог  (</w:t>
                  </w:r>
                  <w:proofErr w:type="gramEnd"/>
                  <w:r w:rsidRPr="00D82193">
                    <w:rPr>
                      <w:rFonts w:ascii="Times New Roman" w:hAnsi="Times New Roman" w:cs="Times New Roman"/>
                      <w:sz w:val="24"/>
                      <w:szCs w:val="24"/>
                      <w:lang w:eastAsia="ru-RU"/>
                    </w:rPr>
                    <w:t xml:space="preserve">Просвещение </w:t>
                  </w:r>
                  <w:proofErr w:type="spellStart"/>
                  <w:r w:rsidRPr="00D82193">
                    <w:rPr>
                      <w:rFonts w:ascii="Times New Roman" w:hAnsi="Times New Roman" w:cs="Times New Roman"/>
                      <w:sz w:val="24"/>
                      <w:szCs w:val="24"/>
                      <w:lang w:eastAsia="ru-RU"/>
                    </w:rPr>
                    <w:t>вып</w:t>
                  </w:r>
                  <w:proofErr w:type="spellEnd"/>
                  <w:r w:rsidRPr="00D82193">
                    <w:rPr>
                      <w:rFonts w:ascii="Times New Roman" w:hAnsi="Times New Roman" w:cs="Times New Roman"/>
                      <w:sz w:val="24"/>
                      <w:szCs w:val="24"/>
                      <w:lang w:eastAsia="ru-RU"/>
                    </w:rPr>
                    <w:t xml:space="preserve"> 2, часть 2)</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25.</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Самое главное о профессиональном выборе: образование, работа и   финансовая стабильность</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Образование, работа и   финансовая стабильность</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анализировать финансовую информацию.</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 Обосновывать финансовое решение</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практическая работа/ решение кейсов/ дискуссия/ игра «Агентство по трудоустройству»</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51" w:history="1">
                    <w:r w:rsidR="00D82193" w:rsidRPr="00D82193">
                      <w:rPr>
                        <w:rFonts w:ascii="Times New Roman" w:hAnsi="Times New Roman" w:cs="Times New Roman"/>
                        <w:color w:val="486DAA"/>
                        <w:sz w:val="24"/>
                        <w:szCs w:val="24"/>
                        <w:u w:val="single"/>
                        <w:lang w:eastAsia="ru-RU"/>
                      </w:rPr>
                      <w:t>http://skiv.instrao.ru/bank-zadaniy/finansovaya-gramotnost</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Зарплатная карта (2020, 9 класс)</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Работа для Миши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Издательство просвещение (</w:t>
                  </w:r>
                  <w:proofErr w:type="spellStart"/>
                  <w:r w:rsidRPr="00D82193">
                    <w:rPr>
                      <w:rFonts w:ascii="Times New Roman" w:hAnsi="Times New Roman" w:cs="Times New Roman"/>
                      <w:sz w:val="24"/>
                      <w:szCs w:val="24"/>
                      <w:lang w:eastAsia="ru-RU"/>
                    </w:rPr>
                    <w:t>вып</w:t>
                  </w:r>
                  <w:proofErr w:type="spellEnd"/>
                  <w:r w:rsidRPr="00D82193">
                    <w:rPr>
                      <w:rFonts w:ascii="Times New Roman" w:hAnsi="Times New Roman" w:cs="Times New Roman"/>
                      <w:sz w:val="24"/>
                      <w:szCs w:val="24"/>
                      <w:lang w:eastAsia="ru-RU"/>
                    </w:rPr>
                    <w:t xml:space="preserve"> 2 часть 2)</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Интегрированные занятия: Финансовая грамотность+ </w:t>
                  </w:r>
                  <w:proofErr w:type="gramStart"/>
                  <w:r w:rsidRPr="00D82193">
                    <w:rPr>
                      <w:rFonts w:ascii="Times New Roman" w:hAnsi="Times New Roman" w:cs="Times New Roman"/>
                      <w:sz w:val="24"/>
                      <w:szCs w:val="24"/>
                      <w:lang w:eastAsia="ru-RU"/>
                    </w:rPr>
                    <w:t>Математика  (</w:t>
                  </w:r>
                  <w:proofErr w:type="gramEnd"/>
                  <w:r w:rsidRPr="00D82193">
                    <w:rPr>
                      <w:rFonts w:ascii="Times New Roman" w:hAnsi="Times New Roman" w:cs="Times New Roman"/>
                      <w:sz w:val="24"/>
                      <w:szCs w:val="24"/>
                      <w:lang w:eastAsia="ru-RU"/>
                    </w:rPr>
                    <w:t>2 ч)</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Финансовая грамотность+ </w:t>
                  </w:r>
                  <w:proofErr w:type="gramStart"/>
                  <w:r w:rsidRPr="00D82193">
                    <w:rPr>
                      <w:rFonts w:ascii="Times New Roman" w:hAnsi="Times New Roman" w:cs="Times New Roman"/>
                      <w:sz w:val="24"/>
                      <w:szCs w:val="24"/>
                      <w:lang w:eastAsia="ru-RU"/>
                    </w:rPr>
                    <w:t>Математика  +</w:t>
                  </w:r>
                  <w:proofErr w:type="gramEnd"/>
                  <w:r w:rsidRPr="00D82193">
                    <w:rPr>
                      <w:rFonts w:ascii="Times New Roman" w:hAnsi="Times New Roman" w:cs="Times New Roman"/>
                      <w:sz w:val="24"/>
                      <w:szCs w:val="24"/>
                      <w:lang w:eastAsia="ru-RU"/>
                    </w:rPr>
                    <w:t xml:space="preserve"> Естественно -научная(1 ч) – за рамками  выделенных  5  часов на </w:t>
                  </w:r>
                  <w:proofErr w:type="spellStart"/>
                  <w:r w:rsidRPr="00D82193">
                    <w:rPr>
                      <w:rFonts w:ascii="Times New Roman" w:hAnsi="Times New Roman" w:cs="Times New Roman"/>
                      <w:sz w:val="24"/>
                      <w:szCs w:val="24"/>
                      <w:lang w:eastAsia="ru-RU"/>
                    </w:rPr>
                    <w:t>финграмотность</w:t>
                  </w:r>
                  <w:proofErr w:type="spellEnd"/>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26.</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«Что посеешь, то </w:t>
                  </w:r>
                  <w:proofErr w:type="gramStart"/>
                  <w:r w:rsidRPr="00D82193">
                    <w:rPr>
                      <w:rFonts w:ascii="Times New Roman" w:hAnsi="Times New Roman" w:cs="Times New Roman"/>
                      <w:sz w:val="24"/>
                      <w:szCs w:val="24"/>
                      <w:lang w:eastAsia="ru-RU"/>
                    </w:rPr>
                    <w:t>и  пожнешь</w:t>
                  </w:r>
                  <w:proofErr w:type="gramEnd"/>
                  <w:r w:rsidRPr="00D82193">
                    <w:rPr>
                      <w:rFonts w:ascii="Times New Roman" w:hAnsi="Times New Roman" w:cs="Times New Roman"/>
                      <w:sz w:val="24"/>
                      <w:szCs w:val="24"/>
                      <w:lang w:eastAsia="ru-RU"/>
                    </w:rPr>
                    <w:t>» // «Землю уважай – пожнешь урожай»</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283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Финансовая грамотность и социальная ответственность </w:t>
                  </w:r>
                </w:p>
              </w:tc>
              <w:tc>
                <w:tcPr>
                  <w:tcW w:w="296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анализировать финансовую информацию.</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 Обосновывать финансовое решение.</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Решение ситуативных и проблемных задач</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практическая работа</w:t>
                  </w:r>
                  <w:proofErr w:type="gramStart"/>
                  <w:r w:rsidRPr="00D82193">
                    <w:rPr>
                      <w:rFonts w:ascii="Times New Roman" w:hAnsi="Times New Roman" w:cs="Times New Roman"/>
                      <w:sz w:val="24"/>
                      <w:szCs w:val="24"/>
                      <w:lang w:eastAsia="ru-RU"/>
                    </w:rPr>
                    <w:t>/  игра</w:t>
                  </w:r>
                  <w:proofErr w:type="gramEnd"/>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52" w:history="1">
                    <w:r w:rsidR="00D82193" w:rsidRPr="00D82193">
                      <w:rPr>
                        <w:rFonts w:ascii="Times New Roman" w:hAnsi="Times New Roman" w:cs="Times New Roman"/>
                        <w:color w:val="486DAA"/>
                        <w:sz w:val="24"/>
                        <w:szCs w:val="24"/>
                        <w:u w:val="single"/>
                        <w:lang w:eastAsia="ru-RU"/>
                      </w:rPr>
                      <w:t>http://skiv.instrao.ru/bank-zadaniy/finansovaya-gramotnost</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Климатический магазин – 9 класс - 2021</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27.</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«Труд, зарплата и налог — важный опыт </w:t>
                  </w:r>
                  <w:proofErr w:type="gramStart"/>
                  <w:r w:rsidRPr="00D82193">
                    <w:rPr>
                      <w:rFonts w:ascii="Times New Roman" w:hAnsi="Times New Roman" w:cs="Times New Roman"/>
                      <w:sz w:val="24"/>
                      <w:szCs w:val="24"/>
                      <w:lang w:eastAsia="ru-RU"/>
                    </w:rPr>
                    <w:t>и  урок</w:t>
                  </w:r>
                  <w:proofErr w:type="gramEnd"/>
                  <w:r w:rsidRPr="00D82193">
                    <w:rPr>
                      <w:rFonts w:ascii="Times New Roman" w:hAnsi="Times New Roman" w:cs="Times New Roman"/>
                      <w:sz w:val="24"/>
                      <w:szCs w:val="24"/>
                      <w:lang w:eastAsia="ru-RU"/>
                    </w:rPr>
                    <w:t>»</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2832"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Финансовая грамотность</w:t>
                  </w:r>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Образование, работа и   финансовая стабильность</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Определение факторов, влияющих на </w:t>
                  </w:r>
                  <w:r w:rsidRPr="00D82193">
                    <w:rPr>
                      <w:rFonts w:ascii="Times New Roman" w:hAnsi="Times New Roman" w:cs="Times New Roman"/>
                      <w:sz w:val="24"/>
                      <w:szCs w:val="24"/>
                      <w:lang w:eastAsia="ru-RU"/>
                    </w:rPr>
                    <w:lastRenderedPageBreak/>
                    <w:t>размер выплачиваемой заработной платы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Налоговые выплаты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Социальные пособия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Математическая грамотность:</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Зависимость «цена – количество-стоимость»,</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Действия с числами и величинами,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Вычисление процентов,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Вычисление процента от числа и числа по его проценту</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966"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lastRenderedPageBreak/>
                    <w:t>Финансовая грамотность</w:t>
                  </w:r>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Выявлять и анализировать финансовую информацию.</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финансовые проблемы.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Применять финансовые знания. Обосновывать финансовое решение.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Математическая грамотность:</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Извлекать информацию (из текста, таблицы, диаграммы), </w:t>
                  </w:r>
                  <w:proofErr w:type="gramStart"/>
                  <w:r w:rsidRPr="00D82193">
                    <w:rPr>
                      <w:rFonts w:ascii="Times New Roman" w:hAnsi="Times New Roman" w:cs="Times New Roman"/>
                      <w:sz w:val="24"/>
                      <w:szCs w:val="24"/>
                      <w:lang w:eastAsia="ru-RU"/>
                    </w:rPr>
                    <w:t>Распознавать</w:t>
                  </w:r>
                  <w:proofErr w:type="gramEnd"/>
                  <w:r w:rsidRPr="00D82193">
                    <w:rPr>
                      <w:rFonts w:ascii="Times New Roman" w:hAnsi="Times New Roman" w:cs="Times New Roman"/>
                      <w:sz w:val="24"/>
                      <w:szCs w:val="24"/>
                      <w:lang w:eastAsia="ru-RU"/>
                    </w:rPr>
                    <w:t xml:space="preserve"> математические </w:t>
                  </w:r>
                  <w:r w:rsidRPr="00D82193">
                    <w:rPr>
                      <w:rFonts w:ascii="Times New Roman" w:hAnsi="Times New Roman" w:cs="Times New Roman"/>
                      <w:sz w:val="24"/>
                      <w:szCs w:val="24"/>
                      <w:lang w:eastAsia="ru-RU"/>
                    </w:rPr>
                    <w:lastRenderedPageBreak/>
                    <w:t>объекты, Моделировать ситуацию математически,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Устанавливать и использовать зависимости между величинами, данными,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roofErr w:type="gramStart"/>
                  <w:r w:rsidRPr="00D82193">
                    <w:rPr>
                      <w:rFonts w:ascii="Times New Roman" w:hAnsi="Times New Roman" w:cs="Times New Roman"/>
                      <w:sz w:val="24"/>
                      <w:szCs w:val="24"/>
                      <w:lang w:eastAsia="ru-RU"/>
                    </w:rPr>
                    <w:t>Предлагать  и</w:t>
                  </w:r>
                  <w:proofErr w:type="gramEnd"/>
                  <w:r w:rsidRPr="00D82193">
                    <w:rPr>
                      <w:rFonts w:ascii="Times New Roman" w:hAnsi="Times New Roman" w:cs="Times New Roman"/>
                      <w:sz w:val="24"/>
                      <w:szCs w:val="24"/>
                      <w:lang w:eastAsia="ru-RU"/>
                    </w:rPr>
                    <w:t xml:space="preserve"> обсуждать способы решения, Прикидывать, оценивать, вычислять результат.</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Решение ситуативных и проблемных задач</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Беседа/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практическая работа</w:t>
                  </w:r>
                  <w:proofErr w:type="gramStart"/>
                  <w:r w:rsidRPr="00D82193">
                    <w:rPr>
                      <w:rFonts w:ascii="Times New Roman" w:hAnsi="Times New Roman" w:cs="Times New Roman"/>
                      <w:sz w:val="24"/>
                      <w:szCs w:val="24"/>
                      <w:lang w:eastAsia="ru-RU"/>
                    </w:rPr>
                    <w:t>/  игра</w:t>
                  </w:r>
                  <w:proofErr w:type="gramEnd"/>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групповая работа, индивидуальная работа</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53" w:history="1">
                    <w:r w:rsidR="00D82193" w:rsidRPr="00D82193">
                      <w:rPr>
                        <w:rFonts w:ascii="Times New Roman" w:hAnsi="Times New Roman" w:cs="Times New Roman"/>
                        <w:color w:val="486DAA"/>
                        <w:sz w:val="24"/>
                        <w:szCs w:val="24"/>
                        <w:u w:val="single"/>
                        <w:lang w:eastAsia="ru-RU"/>
                      </w:rPr>
                      <w:t>http://skiv.instrao.ru/</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«Новая работа» (2021, 9 класс)</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«Налог на новую квартиру» (2021, 8 класс)</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«Пособие на ребенка»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(8 </w:t>
                  </w:r>
                  <w:proofErr w:type="gramStart"/>
                  <w:r w:rsidRPr="00D82193">
                    <w:rPr>
                      <w:rFonts w:ascii="Times New Roman" w:hAnsi="Times New Roman" w:cs="Times New Roman"/>
                      <w:sz w:val="24"/>
                      <w:szCs w:val="24"/>
                      <w:lang w:eastAsia="ru-RU"/>
                    </w:rPr>
                    <w:t>класс,  2019</w:t>
                  </w:r>
                  <w:proofErr w:type="gramEnd"/>
                  <w:r w:rsidRPr="00D82193">
                    <w:rPr>
                      <w:rFonts w:ascii="Times New Roman" w:hAnsi="Times New Roman" w:cs="Times New Roman"/>
                      <w:sz w:val="24"/>
                      <w:szCs w:val="24"/>
                      <w:lang w:eastAsia="ru-RU"/>
                    </w:rPr>
                    <w:t>/20)</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Модуль 6: Глобальные компетенции «Роскошь общения. Ты, я, мы отвечаем за планету.  Мы будем жить и работать в изменяющемся цифровом мире» (5 ч)</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28.</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Какое общение называют эффективным. </w:t>
                  </w:r>
                  <w:r w:rsidRPr="00D82193">
                    <w:rPr>
                      <w:rFonts w:ascii="Times New Roman" w:hAnsi="Times New Roman" w:cs="Times New Roman"/>
                      <w:sz w:val="24"/>
                      <w:szCs w:val="24"/>
                      <w:lang w:eastAsia="ru-RU"/>
                    </w:rPr>
                    <w:lastRenderedPageBreak/>
                    <w:t>Расшифруем «4к»</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Межкультурное взаимодействие</w:t>
                  </w:r>
                  <w:r w:rsidRPr="00D82193">
                    <w:rPr>
                      <w:rFonts w:ascii="Times New Roman" w:hAnsi="Times New Roman" w:cs="Times New Roman"/>
                      <w:sz w:val="24"/>
                      <w:szCs w:val="24"/>
                      <w:lang w:eastAsia="ru-RU"/>
                    </w:rPr>
                    <w:t xml:space="preserve">: успешное и уважительное </w:t>
                  </w:r>
                  <w:r w:rsidRPr="00D82193">
                    <w:rPr>
                      <w:rFonts w:ascii="Times New Roman" w:hAnsi="Times New Roman" w:cs="Times New Roman"/>
                      <w:sz w:val="24"/>
                      <w:szCs w:val="24"/>
                      <w:lang w:eastAsia="ru-RU"/>
                    </w:rPr>
                    <w:lastRenderedPageBreak/>
                    <w:t>взаимодействие между людьми, действия в интересах общественного благополучия и устойчивого развития.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i/>
                      <w:iCs/>
                      <w:sz w:val="24"/>
                      <w:szCs w:val="24"/>
                      <w:lang w:eastAsia="ru-RU"/>
                    </w:rPr>
                    <w:t>Понятие об «универсальных навыках» («мягких навыках»)</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Как развивать критическое и аналитическое мышление? Как работать с информацией?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Приводить примеры «твердых» и «мягких» навыков.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Объяснять причины возрастания значения «мягких навыков» в современной жизни.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Объяснять понятия «критическое мышление», «аналитическое мышление».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Аргументировать свое мнение о значении «мягких навыков» в современном мире.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Объяснять, как определить достоверность информации, отличить факт и мнение.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Обсуждение информации, предложенной руководителем </w:t>
                  </w:r>
                  <w:r w:rsidRPr="00D82193">
                    <w:rPr>
                      <w:rFonts w:ascii="Times New Roman" w:hAnsi="Times New Roman" w:cs="Times New Roman"/>
                      <w:sz w:val="24"/>
                      <w:szCs w:val="24"/>
                      <w:lang w:eastAsia="ru-RU"/>
                    </w:rPr>
                    <w:lastRenderedPageBreak/>
                    <w:t>занятия / игровая деятельность</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 xml:space="preserve">Глобальные компетенции. Сборник эталонных заданий. Выпуск 2. Стр. 8–9, 45–47, 53–58 </w:t>
                  </w:r>
                  <w:r w:rsidRPr="00D82193">
                    <w:rPr>
                      <w:rFonts w:ascii="Times New Roman" w:hAnsi="Times New Roman" w:cs="Times New Roman"/>
                      <w:sz w:val="24"/>
                      <w:szCs w:val="24"/>
                      <w:lang w:eastAsia="ru-RU"/>
                    </w:rPr>
                    <w:lastRenderedPageBreak/>
                    <w:t>(тренировочное задание № 2).</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Ситуация «Интернет в современном мире».</w:t>
                  </w:r>
                </w:p>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54" w:history="1">
                    <w:r w:rsidR="00D82193" w:rsidRPr="00D82193">
                      <w:rPr>
                        <w:rFonts w:ascii="Times New Roman" w:hAnsi="Times New Roman" w:cs="Times New Roman"/>
                        <w:color w:val="486DAA"/>
                        <w:sz w:val="24"/>
                        <w:szCs w:val="24"/>
                        <w:u w:val="single"/>
                        <w:lang w:eastAsia="ru-RU"/>
                      </w:rPr>
                      <w:t>http://skiv.instrao.ru/bank-zadaniy/globalnye-kompetentsii/</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Ситуация «Ищем причины»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29-30.</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Общаемся в сетевых сообществах, сталкиваемся со стереотипами, действуем сообща</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Межкультурное взаимодействие</w:t>
                  </w:r>
                  <w:r w:rsidRPr="00D82193">
                    <w:rPr>
                      <w:rFonts w:ascii="Times New Roman" w:hAnsi="Times New Roman" w:cs="Times New Roman"/>
                      <w:sz w:val="24"/>
                      <w:szCs w:val="24"/>
                      <w:lang w:eastAsia="ru-RU"/>
                    </w:rPr>
                    <w:t xml:space="preserve">: успешное и уважительное взаимодействие между людьми в социальных сетях, понимание роли </w:t>
                  </w:r>
                  <w:r w:rsidRPr="00D82193">
                    <w:rPr>
                      <w:rFonts w:ascii="Times New Roman" w:hAnsi="Times New Roman" w:cs="Times New Roman"/>
                      <w:sz w:val="24"/>
                      <w:szCs w:val="24"/>
                      <w:lang w:eastAsia="ru-RU"/>
                    </w:rPr>
                    <w:lastRenderedPageBreak/>
                    <w:t>стереотипов в межкультурном взаимодействии, роль ценностей в оценке различных взглядов, точек зрения и мировоззрений. </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Выявлять и оценивать различные мнения и точки зрения, связанные со стереотипами.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ситуации межкультурного общения с ценностных позиций.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Объяснять сложные ситуации и проблемы, возникающие в общении в социальных сетях.</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Аргументировать свое мнение о возможностях и рисках участия в сетевых сообществах</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Дискуссия / решение познавательных задач и разбор ситуаций</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55" w:history="1">
                    <w:r w:rsidR="00D82193" w:rsidRPr="00D82193">
                      <w:rPr>
                        <w:rFonts w:ascii="Times New Roman" w:hAnsi="Times New Roman" w:cs="Times New Roman"/>
                        <w:color w:val="486DAA"/>
                        <w:sz w:val="24"/>
                        <w:szCs w:val="24"/>
                        <w:u w:val="single"/>
                        <w:lang w:eastAsia="ru-RU"/>
                      </w:rPr>
                      <w:t>http://skiv.instrao.ru/bank-zadaniy/globalnye-kompetentsii/</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Ситуации «Гендерное равенство и стереотипы»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«Плюсы и минусы стереотипов»</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w:t>
                  </w:r>
                  <w:proofErr w:type="spellStart"/>
                  <w:r w:rsidRPr="00D82193">
                    <w:rPr>
                      <w:rFonts w:ascii="Times New Roman" w:hAnsi="Times New Roman" w:cs="Times New Roman"/>
                      <w:sz w:val="24"/>
                      <w:szCs w:val="24"/>
                      <w:lang w:eastAsia="ru-RU"/>
                    </w:rPr>
                    <w:t>Сетикет</w:t>
                  </w:r>
                  <w:proofErr w:type="spellEnd"/>
                  <w:r w:rsidRPr="00D82193">
                    <w:rPr>
                      <w:rFonts w:ascii="Times New Roman" w:hAnsi="Times New Roman" w:cs="Times New Roman"/>
                      <w:sz w:val="24"/>
                      <w:szCs w:val="24"/>
                      <w:lang w:eastAsia="ru-RU"/>
                    </w:rPr>
                    <w:t>»</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«Сегодня у нас презентация»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Глобальные компетенции. Сборник эталонных заданий. Выпуск 2. Ситуация «Новый ученик»</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31-32.</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Почему и для чего в современном мире нужно быть глобально компетентным? Действуем для будущего: учитываем цели устойчивого развития</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2</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u w:val="single"/>
                      <w:lang w:eastAsia="ru-RU"/>
                    </w:rPr>
                    <w:t>Глобальные проблемы</w:t>
                  </w:r>
                  <w:r w:rsidRPr="00D82193">
                    <w:rPr>
                      <w:rFonts w:ascii="Times New Roman" w:hAnsi="Times New Roman" w:cs="Times New Roman"/>
                      <w:sz w:val="24"/>
                      <w:szCs w:val="24"/>
                      <w:lang w:eastAsia="ru-RU"/>
                    </w:rPr>
                    <w:t>: пути и возможности их решения глобально компетентными людьми в условиях динамично развивающегося неопределенного мира.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Объяснять сущность глобальных проблем и вызовов, которые они создают современному человечеству.</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Оценивать действия по решению глобальных проблем в современном мире.  Определять и обосновывать собственную стратегию поведения, связанную с участием в решении глобальных проблем.</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Дискуссия / конференция / решение познавательных задач и разбор ситуаций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B535F2" w:rsidP="00B535F2">
                  <w:pPr>
                    <w:pStyle w:val="a6"/>
                    <w:framePr w:hSpace="180" w:wrap="around" w:vAnchor="text" w:hAnchor="margin" w:y="4"/>
                    <w:rPr>
                      <w:rFonts w:ascii="Times New Roman" w:hAnsi="Times New Roman" w:cs="Times New Roman"/>
                      <w:sz w:val="24"/>
                      <w:szCs w:val="24"/>
                      <w:lang w:eastAsia="ru-RU"/>
                    </w:rPr>
                  </w:pPr>
                  <w:hyperlink r:id="rId156" w:history="1">
                    <w:r w:rsidR="00D82193" w:rsidRPr="00D82193">
                      <w:rPr>
                        <w:rFonts w:ascii="Times New Roman" w:hAnsi="Times New Roman" w:cs="Times New Roman"/>
                        <w:color w:val="486DAA"/>
                        <w:sz w:val="24"/>
                        <w:szCs w:val="24"/>
                        <w:u w:val="single"/>
                        <w:lang w:eastAsia="ru-RU"/>
                      </w:rPr>
                      <w:t>http://skiv.instrao.ru/bank-zadaniy/globalnye-kompetentsii/</w:t>
                    </w:r>
                  </w:hyperlink>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Глобальные компетенции. Сборник эталонных заданий. Выпуск 2. Стр. 6–11</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14786" w:type="dxa"/>
                  <w:gridSpan w:val="8"/>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 программы. Рефлексивное занятие 2.</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33.</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Подведение итогов программы.</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Самооценка результатов деятельности на занятиях</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Оценка (самооценка) уровня </w:t>
                  </w:r>
                  <w:proofErr w:type="spellStart"/>
                  <w:r w:rsidRPr="00D82193">
                    <w:rPr>
                      <w:rFonts w:ascii="Times New Roman" w:hAnsi="Times New Roman" w:cs="Times New Roman"/>
                      <w:sz w:val="24"/>
                      <w:szCs w:val="24"/>
                      <w:lang w:eastAsia="ru-RU"/>
                    </w:rPr>
                    <w:lastRenderedPageBreak/>
                    <w:t>сформированности</w:t>
                  </w:r>
                  <w:proofErr w:type="spellEnd"/>
                  <w:r w:rsidRPr="00D82193">
                    <w:rPr>
                      <w:rFonts w:ascii="Times New Roman" w:hAnsi="Times New Roman" w:cs="Times New Roman"/>
                      <w:sz w:val="24"/>
                      <w:szCs w:val="24"/>
                      <w:lang w:eastAsia="ru-RU"/>
                    </w:rPr>
                    <w:t xml:space="preserve"> функциональной 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Оценивать результаты своей деятельности.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Аргументировать и обосновывать свою позицию.</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Осуществлять сотрудничество со сверстниками.</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Учитывать разные мнения.</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Групповая работа</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Для конкретизации проявления </w:t>
                  </w:r>
                  <w:proofErr w:type="spellStart"/>
                  <w:r w:rsidRPr="00D82193">
                    <w:rPr>
                      <w:rFonts w:ascii="Times New Roman" w:hAnsi="Times New Roman" w:cs="Times New Roman"/>
                      <w:sz w:val="24"/>
                      <w:szCs w:val="24"/>
                      <w:lang w:eastAsia="ru-RU"/>
                    </w:rPr>
                    <w:t>сформированности</w:t>
                  </w:r>
                  <w:proofErr w:type="spellEnd"/>
                  <w:r w:rsidRPr="00D82193">
                    <w:rPr>
                      <w:rFonts w:ascii="Times New Roman" w:hAnsi="Times New Roman" w:cs="Times New Roman"/>
                      <w:sz w:val="24"/>
                      <w:szCs w:val="24"/>
                      <w:lang w:eastAsia="ru-RU"/>
                    </w:rPr>
                    <w:t xml:space="preserve"> </w:t>
                  </w:r>
                  <w:proofErr w:type="gramStart"/>
                  <w:r w:rsidRPr="00D82193">
                    <w:rPr>
                      <w:rFonts w:ascii="Times New Roman" w:hAnsi="Times New Roman" w:cs="Times New Roman"/>
                      <w:sz w:val="24"/>
                      <w:szCs w:val="24"/>
                      <w:lang w:eastAsia="ru-RU"/>
                    </w:rPr>
                    <w:lastRenderedPageBreak/>
                    <w:t>отдельных  уровней</w:t>
                  </w:r>
                  <w:proofErr w:type="gramEnd"/>
                  <w:r w:rsidRPr="00D82193">
                    <w:rPr>
                      <w:rFonts w:ascii="Times New Roman" w:hAnsi="Times New Roman" w:cs="Times New Roman"/>
                      <w:sz w:val="24"/>
                      <w:szCs w:val="24"/>
                      <w:lang w:eastAsia="ru-RU"/>
                    </w:rPr>
                    <w:t xml:space="preserve"> ФГ используются примеры заданий разного уровня ФГ (</w:t>
                  </w:r>
                  <w:hyperlink r:id="rId157"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tc>
            </w:tr>
            <w:tr w:rsidR="00D82193" w:rsidRPr="00D82193" w:rsidTr="00D82193">
              <w:tc>
                <w:tcPr>
                  <w:tcW w:w="597" w:type="dxa"/>
                  <w:tcBorders>
                    <w:top w:val="outset" w:sz="6" w:space="0" w:color="auto"/>
                    <w:left w:val="single" w:sz="8"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34.</w:t>
                  </w:r>
                </w:p>
              </w:tc>
              <w:tc>
                <w:tcPr>
                  <w:tcW w:w="263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Итоговое занятие</w:t>
                  </w:r>
                </w:p>
              </w:tc>
              <w:tc>
                <w:tcPr>
                  <w:tcW w:w="885"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1</w:t>
                  </w:r>
                </w:p>
              </w:tc>
              <w:tc>
                <w:tcPr>
                  <w:tcW w:w="3108" w:type="dxa"/>
                  <w:gridSpan w:val="2"/>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Демонстрация итогов внеурочных занятий по ФГ (открытое мероприятие для школы и родителей).</w:t>
                  </w:r>
                </w:p>
              </w:tc>
              <w:tc>
                <w:tcPr>
                  <w:tcW w:w="2690"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Решение практических </w:t>
                  </w:r>
                  <w:proofErr w:type="gramStart"/>
                  <w:r w:rsidRPr="00D82193">
                    <w:rPr>
                      <w:rFonts w:ascii="Times New Roman" w:hAnsi="Times New Roman" w:cs="Times New Roman"/>
                      <w:sz w:val="24"/>
                      <w:szCs w:val="24"/>
                      <w:lang w:eastAsia="ru-RU"/>
                    </w:rPr>
                    <w:t>задач,  успешное</w:t>
                  </w:r>
                  <w:proofErr w:type="gramEnd"/>
                  <w:r w:rsidRPr="00D82193">
                    <w:rPr>
                      <w:rFonts w:ascii="Times New Roman" w:hAnsi="Times New Roman" w:cs="Times New Roman"/>
                      <w:sz w:val="24"/>
                      <w:szCs w:val="24"/>
                      <w:lang w:eastAsia="ru-RU"/>
                    </w:rPr>
                    <w:t xml:space="preserve"> межличностного общение в совместной деятельности, активное участие в коллективных учебно-исследовательских, проектных и других творческих работах.</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Просмотр слайд-шоу с фотографиями и видео, сделанными педагогами и детьми во время занятий.</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Благодарности друг другу за совместную работу.</w:t>
                  </w:r>
                </w:p>
              </w:tc>
              <w:tc>
                <w:tcPr>
                  <w:tcW w:w="2094"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Театрализованное представление,</w:t>
                  </w:r>
                </w:p>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фестиваль, выставка работ</w:t>
                  </w:r>
                </w:p>
              </w:tc>
              <w:tc>
                <w:tcPr>
                  <w:tcW w:w="2776" w:type="dxa"/>
                  <w:tcBorders>
                    <w:top w:val="outset" w:sz="6" w:space="0" w:color="auto"/>
                    <w:left w:val="outset" w:sz="6" w:space="0" w:color="auto"/>
                    <w:bottom w:val="single" w:sz="8" w:space="0" w:color="auto"/>
                    <w:right w:val="single" w:sz="8"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tc>
            </w:tr>
            <w:tr w:rsidR="00D82193" w:rsidRPr="00D82193" w:rsidTr="00D82193">
              <w:tc>
                <w:tcPr>
                  <w:tcW w:w="54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c>
                <w:tcPr>
                  <w:tcW w:w="2175"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c>
                <w:tcPr>
                  <w:tcW w:w="825"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c>
                <w:tcPr>
                  <w:tcW w:w="216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c>
                <w:tcPr>
                  <w:tcW w:w="15"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c>
                <w:tcPr>
                  <w:tcW w:w="2685"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c>
                <w:tcPr>
                  <w:tcW w:w="2070"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c>
                <w:tcPr>
                  <w:tcW w:w="2775" w:type="dxa"/>
                  <w:tcBorders>
                    <w:top w:val="outset" w:sz="6" w:space="0" w:color="auto"/>
                    <w:left w:val="outset" w:sz="6" w:space="0" w:color="auto"/>
                    <w:bottom w:val="outset" w:sz="6" w:space="0" w:color="auto"/>
                    <w:right w:val="outset" w:sz="6" w:space="0" w:color="auto"/>
                  </w:tcBorders>
                  <w:vAlign w:val="center"/>
                  <w:hideMark/>
                </w:tcPr>
                <w:p w:rsidR="00D82193" w:rsidRPr="00D82193" w:rsidRDefault="00D82193" w:rsidP="00B535F2">
                  <w:pPr>
                    <w:pStyle w:val="a6"/>
                    <w:framePr w:hSpace="180" w:wrap="around" w:vAnchor="text" w:hAnchor="margin" w:y="4"/>
                    <w:rPr>
                      <w:rFonts w:ascii="Times New Roman" w:hAnsi="Times New Roman" w:cs="Times New Roman"/>
                      <w:sz w:val="24"/>
                      <w:szCs w:val="24"/>
                      <w:lang w:eastAsia="ru-RU"/>
                    </w:rPr>
                  </w:pPr>
                </w:p>
              </w:tc>
            </w:tr>
          </w:tbl>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067A5B"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br/>
            </w:r>
          </w:p>
          <w:p w:rsidR="00067A5B" w:rsidRDefault="00067A5B" w:rsidP="00D82193">
            <w:pPr>
              <w:pStyle w:val="a6"/>
              <w:rPr>
                <w:rFonts w:ascii="Times New Roman" w:hAnsi="Times New Roman" w:cs="Times New Roman"/>
                <w:sz w:val="24"/>
                <w:szCs w:val="24"/>
                <w:lang w:eastAsia="ru-RU"/>
              </w:rPr>
            </w:pPr>
          </w:p>
          <w:p w:rsidR="00067A5B" w:rsidRDefault="00067A5B" w:rsidP="00D82193">
            <w:pPr>
              <w:pStyle w:val="a6"/>
              <w:rPr>
                <w:rFonts w:ascii="Times New Roman" w:hAnsi="Times New Roman" w:cs="Times New Roman"/>
                <w:sz w:val="24"/>
                <w:szCs w:val="24"/>
                <w:lang w:eastAsia="ru-RU"/>
              </w:rPr>
            </w:pPr>
          </w:p>
          <w:p w:rsidR="00067A5B" w:rsidRDefault="00067A5B" w:rsidP="00D82193">
            <w:pPr>
              <w:pStyle w:val="a6"/>
              <w:rPr>
                <w:rFonts w:ascii="Times New Roman" w:hAnsi="Times New Roman" w:cs="Times New Roman"/>
                <w:sz w:val="24"/>
                <w:szCs w:val="24"/>
                <w:lang w:eastAsia="ru-RU"/>
              </w:rPr>
            </w:pPr>
          </w:p>
          <w:p w:rsidR="00067A5B" w:rsidRDefault="00067A5B" w:rsidP="00D82193">
            <w:pPr>
              <w:pStyle w:val="a6"/>
              <w:rPr>
                <w:rFonts w:ascii="Times New Roman" w:hAnsi="Times New Roman" w:cs="Times New Roman"/>
                <w:sz w:val="24"/>
                <w:szCs w:val="24"/>
                <w:lang w:eastAsia="ru-RU"/>
              </w:rPr>
            </w:pPr>
          </w:p>
          <w:p w:rsidR="00067A5B" w:rsidRDefault="00067A5B" w:rsidP="00D82193">
            <w:pPr>
              <w:pStyle w:val="a6"/>
              <w:rPr>
                <w:rFonts w:ascii="Times New Roman" w:hAnsi="Times New Roman" w:cs="Times New Roman"/>
                <w:sz w:val="24"/>
                <w:szCs w:val="24"/>
                <w:lang w:eastAsia="ru-RU"/>
              </w:rPr>
            </w:pPr>
          </w:p>
          <w:p w:rsidR="00067A5B" w:rsidRDefault="00067A5B" w:rsidP="00D82193">
            <w:pPr>
              <w:pStyle w:val="a6"/>
              <w:rPr>
                <w:rFonts w:ascii="Times New Roman" w:hAnsi="Times New Roman" w:cs="Times New Roman"/>
                <w:sz w:val="24"/>
                <w:szCs w:val="24"/>
                <w:lang w:eastAsia="ru-RU"/>
              </w:rPr>
            </w:pPr>
          </w:p>
          <w:p w:rsidR="00067A5B" w:rsidRDefault="00067A5B" w:rsidP="00D82193">
            <w:pPr>
              <w:pStyle w:val="a6"/>
              <w:rPr>
                <w:rFonts w:ascii="Times New Roman" w:hAnsi="Times New Roman" w:cs="Times New Roman"/>
                <w:sz w:val="24"/>
                <w:szCs w:val="24"/>
                <w:lang w:eastAsia="ru-RU"/>
              </w:rPr>
            </w:pPr>
          </w:p>
          <w:p w:rsidR="00067A5B" w:rsidRDefault="00067A5B" w:rsidP="00D82193">
            <w:pPr>
              <w:pStyle w:val="a6"/>
              <w:rPr>
                <w:rFonts w:ascii="Times New Roman" w:hAnsi="Times New Roman" w:cs="Times New Roman"/>
                <w:sz w:val="24"/>
                <w:szCs w:val="24"/>
                <w:lang w:eastAsia="ru-RU"/>
              </w:rPr>
            </w:pPr>
          </w:p>
          <w:p w:rsidR="00067A5B" w:rsidRDefault="00067A5B" w:rsidP="00D82193">
            <w:pPr>
              <w:pStyle w:val="a6"/>
              <w:rPr>
                <w:rFonts w:ascii="Times New Roman" w:hAnsi="Times New Roman" w:cs="Times New Roman"/>
                <w:sz w:val="24"/>
                <w:szCs w:val="24"/>
                <w:lang w:eastAsia="ru-RU"/>
              </w:rPr>
            </w:pPr>
          </w:p>
          <w:p w:rsidR="00067A5B" w:rsidRDefault="00067A5B" w:rsidP="00D82193">
            <w:pPr>
              <w:pStyle w:val="a6"/>
              <w:rPr>
                <w:rFonts w:ascii="Times New Roman" w:hAnsi="Times New Roman" w:cs="Times New Roman"/>
                <w:sz w:val="24"/>
                <w:szCs w:val="24"/>
                <w:lang w:eastAsia="ru-RU"/>
              </w:rPr>
            </w:pPr>
          </w:p>
          <w:p w:rsidR="00067A5B" w:rsidRDefault="00067A5B" w:rsidP="00D82193">
            <w:pPr>
              <w:pStyle w:val="a6"/>
              <w:rPr>
                <w:rFonts w:ascii="Times New Roman" w:hAnsi="Times New Roman" w:cs="Times New Roman"/>
                <w:sz w:val="24"/>
                <w:szCs w:val="24"/>
                <w:lang w:eastAsia="ru-RU"/>
              </w:rPr>
            </w:pPr>
          </w:p>
          <w:p w:rsidR="00067A5B" w:rsidRDefault="00067A5B" w:rsidP="00D82193">
            <w:pPr>
              <w:pStyle w:val="a6"/>
              <w:rPr>
                <w:rFonts w:ascii="Times New Roman" w:hAnsi="Times New Roman" w:cs="Times New Roman"/>
                <w:sz w:val="24"/>
                <w:szCs w:val="24"/>
                <w:lang w:eastAsia="ru-RU"/>
              </w:rPr>
            </w:pPr>
          </w:p>
          <w:p w:rsidR="00067A5B" w:rsidRDefault="00067A5B" w:rsidP="00D82193">
            <w:pPr>
              <w:pStyle w:val="a6"/>
              <w:rPr>
                <w:rFonts w:ascii="Times New Roman" w:hAnsi="Times New Roman" w:cs="Times New Roman"/>
                <w:sz w:val="24"/>
                <w:szCs w:val="24"/>
                <w:lang w:eastAsia="ru-RU"/>
              </w:rPr>
            </w:pPr>
          </w:p>
          <w:p w:rsidR="00067A5B" w:rsidRDefault="00067A5B" w:rsidP="00D82193">
            <w:pPr>
              <w:pStyle w:val="a6"/>
              <w:rPr>
                <w:rFonts w:ascii="Times New Roman" w:hAnsi="Times New Roman" w:cs="Times New Roman"/>
                <w:sz w:val="24"/>
                <w:szCs w:val="24"/>
                <w:lang w:eastAsia="ru-RU"/>
              </w:rPr>
            </w:pPr>
          </w:p>
          <w:p w:rsidR="00067A5B" w:rsidRDefault="00067A5B" w:rsidP="00D82193">
            <w:pPr>
              <w:pStyle w:val="a6"/>
              <w:rPr>
                <w:rFonts w:ascii="Times New Roman" w:hAnsi="Times New Roman" w:cs="Times New Roman"/>
                <w:sz w:val="24"/>
                <w:szCs w:val="24"/>
                <w:lang w:eastAsia="ru-RU"/>
              </w:rPr>
            </w:pPr>
          </w:p>
          <w:p w:rsidR="00067A5B" w:rsidRDefault="00067A5B" w:rsidP="00D82193">
            <w:pPr>
              <w:pStyle w:val="a6"/>
              <w:rPr>
                <w:rFonts w:ascii="Times New Roman" w:hAnsi="Times New Roman" w:cs="Times New Roman"/>
                <w:sz w:val="24"/>
                <w:szCs w:val="24"/>
                <w:lang w:eastAsia="ru-RU"/>
              </w:rPr>
            </w:pPr>
          </w:p>
          <w:p w:rsidR="00067A5B" w:rsidRDefault="00067A5B" w:rsidP="00D82193">
            <w:pPr>
              <w:pStyle w:val="a6"/>
              <w:rPr>
                <w:rFonts w:ascii="Times New Roman" w:hAnsi="Times New Roman" w:cs="Times New Roman"/>
                <w:sz w:val="24"/>
                <w:szCs w:val="24"/>
                <w:lang w:eastAsia="ru-RU"/>
              </w:rPr>
            </w:pPr>
          </w:p>
          <w:p w:rsidR="00067A5B" w:rsidRDefault="00067A5B" w:rsidP="00D82193">
            <w:pPr>
              <w:pStyle w:val="a6"/>
              <w:rPr>
                <w:rFonts w:ascii="Times New Roman" w:hAnsi="Times New Roman" w:cs="Times New Roman"/>
                <w:sz w:val="24"/>
                <w:szCs w:val="24"/>
                <w:lang w:eastAsia="ru-RU"/>
              </w:rPr>
            </w:pPr>
          </w:p>
          <w:p w:rsidR="00067A5B" w:rsidRDefault="00067A5B" w:rsidP="00D82193">
            <w:pPr>
              <w:pStyle w:val="a6"/>
              <w:rPr>
                <w:rFonts w:ascii="Times New Roman" w:hAnsi="Times New Roman" w:cs="Times New Roman"/>
                <w:sz w:val="24"/>
                <w:szCs w:val="24"/>
                <w:lang w:eastAsia="ru-RU"/>
              </w:rPr>
            </w:pPr>
          </w:p>
          <w:p w:rsidR="00067A5B" w:rsidRDefault="00067A5B" w:rsidP="00D82193">
            <w:pPr>
              <w:pStyle w:val="a6"/>
              <w:rPr>
                <w:rFonts w:ascii="Times New Roman" w:hAnsi="Times New Roman" w:cs="Times New Roman"/>
                <w:sz w:val="24"/>
                <w:szCs w:val="24"/>
                <w:lang w:eastAsia="ru-RU"/>
              </w:rPr>
            </w:pP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br/>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ПРИЛОЖЕНИЕ</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Краткие рекомендации по оценке результатов внеурочной деятельности по формированию функциональной грамотности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Для повышения эффективности внеурочных занятий по формированию функциональной грамотности (ФГ) необходимо в процессе их проведения получать обратную связь как по отдельным этапам программы (модулям по каждому направлению ФГ), так и в целом по проведению программы.</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В качестве рекомендаций предлагается проведение двух занятий, назовем их рефлексивными, в середине и конце годовой программы, целью которых будет не формальная оценка </w:t>
            </w:r>
            <w:proofErr w:type="spellStart"/>
            <w:r w:rsidRPr="00D82193">
              <w:rPr>
                <w:rFonts w:ascii="Times New Roman" w:hAnsi="Times New Roman" w:cs="Times New Roman"/>
                <w:sz w:val="24"/>
                <w:szCs w:val="24"/>
                <w:lang w:eastAsia="ru-RU"/>
              </w:rPr>
              <w:t>сформированности</w:t>
            </w:r>
            <w:proofErr w:type="spellEnd"/>
            <w:r w:rsidRPr="00D82193">
              <w:rPr>
                <w:rFonts w:ascii="Times New Roman" w:hAnsi="Times New Roman" w:cs="Times New Roman"/>
                <w:sz w:val="24"/>
                <w:szCs w:val="24"/>
                <w:lang w:eastAsia="ru-RU"/>
              </w:rPr>
              <w:t xml:space="preserve"> отдельных сторон ФГ, а организация самооценки учащихся своей деятельности на занятиях, осмысление результатов этой деятельности, обсуждение и планирование деятельности на следующих занятиях или в следующем классе.</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Для проведения рефлексивного занятия в середине программы предлагается методика «Сытый или голодный?», учитывающая подходы, разработанные белорусскими коллегами</w:t>
            </w:r>
            <w:hyperlink r:id="rId158" w:anchor="_ftn7" w:history="1">
              <w:r w:rsidRPr="00D82193">
                <w:rPr>
                  <w:rFonts w:ascii="Times New Roman" w:hAnsi="Times New Roman" w:cs="Times New Roman"/>
                  <w:color w:val="486DAA"/>
                  <w:sz w:val="24"/>
                  <w:szCs w:val="24"/>
                  <w:u w:val="single"/>
                  <w:lang w:eastAsia="ru-RU"/>
                </w:rPr>
                <w:t>[7]</w:t>
              </w:r>
            </w:hyperlink>
            <w:r w:rsidRPr="00D82193">
              <w:rPr>
                <w:rFonts w:ascii="Times New Roman" w:hAnsi="Times New Roman" w:cs="Times New Roman"/>
                <w:sz w:val="24"/>
                <w:szCs w:val="24"/>
                <w:lang w:eastAsia="ru-RU"/>
              </w:rPr>
              <w:t>. Основная цель этой методики получить обратную связь от каждого ученика.</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lastRenderedPageBreak/>
              <w:t>Учитель предлагает тем ученикам, которые чувствуют на данный момент, что они уже «насытились» содержанием функциональной грамотности, уверенно решают жизненные проблемы, сесть по одну сторону от него; тем, кто еще ощущает себя «голодным», неуверенно себя чувствует при решении жизненных задач – по другую.</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После разделения класса следует обсуждение, в ходе которого каждый, по возможности, рассказывает о том, что оказало влияние на его решение, почему учащийся так думает. Рекомендуется начинать с «сытых».</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Преподаватель фиксирует все высказанные «голодными» важные потребности, и в заключение обсуждается то, что можно сделать для удовлетворения их «голода», как помочь им насытиться (то есть достичь уверенности при решении задач по функциональной грамотности).</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В ходе </w:t>
            </w:r>
            <w:proofErr w:type="gramStart"/>
            <w:r w:rsidRPr="00D82193">
              <w:rPr>
                <w:rFonts w:ascii="Times New Roman" w:hAnsi="Times New Roman" w:cs="Times New Roman"/>
                <w:sz w:val="24"/>
                <w:szCs w:val="24"/>
                <w:lang w:eastAsia="ru-RU"/>
              </w:rPr>
              <w:t>рефлексии</w:t>
            </w:r>
            <w:proofErr w:type="gramEnd"/>
            <w:r w:rsidRPr="00D82193">
              <w:rPr>
                <w:rFonts w:ascii="Times New Roman" w:hAnsi="Times New Roman" w:cs="Times New Roman"/>
                <w:sz w:val="24"/>
                <w:szCs w:val="24"/>
                <w:lang w:eastAsia="ru-RU"/>
              </w:rPr>
              <w:t xml:space="preserve"> учащиеся оценивают результаты своей деятельности, аргументируют и обосновывают свою позицию. Учащиеся имеют возможность задавать вопросы, необходимые для организации собственной деятельности на будущих занятиях, и предлагают варианты решений поставленных проблем.</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Для проведения итогового рефлексивного занятия предлагается методика «Лестница самооценки». Основная цель данной методики - самооценка уровня </w:t>
            </w:r>
            <w:proofErr w:type="spellStart"/>
            <w:r w:rsidRPr="00D82193">
              <w:rPr>
                <w:rFonts w:ascii="Times New Roman" w:hAnsi="Times New Roman" w:cs="Times New Roman"/>
                <w:sz w:val="24"/>
                <w:szCs w:val="24"/>
                <w:lang w:eastAsia="ru-RU"/>
              </w:rPr>
              <w:t>сформированности</w:t>
            </w:r>
            <w:proofErr w:type="spellEnd"/>
            <w:r w:rsidRPr="00D82193">
              <w:rPr>
                <w:rFonts w:ascii="Times New Roman" w:hAnsi="Times New Roman" w:cs="Times New Roman"/>
                <w:sz w:val="24"/>
                <w:szCs w:val="24"/>
                <w:lang w:eastAsia="ru-RU"/>
              </w:rPr>
              <w:t xml:space="preserve"> функциональной грамотности по шести составляющим и обсуждение возможных действий, направленных на повышение уровня ФГ отдельных учащихся и группы в целом.</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Учащиеся разбиваются на 6 групп (по количеству составляющих ФГ). Ученики должны сами образовать группы, а назначение компонента необходимо делать случайным образом (например, используя принцип лотереи, когда ученик тянет бумажку с названием компонента функциональной грамотности из шляпы/непрозрачного пакета).</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Каждой из шести команд даётся описание уровней </w:t>
            </w:r>
            <w:proofErr w:type="spellStart"/>
            <w:r w:rsidRPr="00D82193">
              <w:rPr>
                <w:rFonts w:ascii="Times New Roman" w:hAnsi="Times New Roman" w:cs="Times New Roman"/>
                <w:sz w:val="24"/>
                <w:szCs w:val="24"/>
                <w:lang w:eastAsia="ru-RU"/>
              </w:rPr>
              <w:t>сформированности</w:t>
            </w:r>
            <w:proofErr w:type="spellEnd"/>
            <w:r w:rsidRPr="00D82193">
              <w:rPr>
                <w:rFonts w:ascii="Times New Roman" w:hAnsi="Times New Roman" w:cs="Times New Roman"/>
                <w:sz w:val="24"/>
                <w:szCs w:val="24"/>
                <w:lang w:eastAsia="ru-RU"/>
              </w:rPr>
              <w:t xml:space="preserve"> той или иной составляющей ФГ. Команда должна ответить на вопросы: 1) На каком уровне, по их мнению, находится класс по выпавшей им составляющей ФГ? 2) Что нужно делать в следующем году, чтобы перейти на следующий уровень? Для конкретизации проявления </w:t>
            </w:r>
            <w:proofErr w:type="spellStart"/>
            <w:r w:rsidRPr="00D82193">
              <w:rPr>
                <w:rFonts w:ascii="Times New Roman" w:hAnsi="Times New Roman" w:cs="Times New Roman"/>
                <w:sz w:val="24"/>
                <w:szCs w:val="24"/>
                <w:lang w:eastAsia="ru-RU"/>
              </w:rPr>
              <w:t>сформированности</w:t>
            </w:r>
            <w:proofErr w:type="spellEnd"/>
            <w:r w:rsidRPr="00D82193">
              <w:rPr>
                <w:rFonts w:ascii="Times New Roman" w:hAnsi="Times New Roman" w:cs="Times New Roman"/>
                <w:sz w:val="24"/>
                <w:szCs w:val="24"/>
                <w:lang w:eastAsia="ru-RU"/>
              </w:rPr>
              <w:t xml:space="preserve"> отдельных уровней ФГ можно использовать примеры заданий разного уровня ФГ по всем шести составляющим (</w:t>
            </w:r>
            <w:hyperlink r:id="rId159" w:history="1">
              <w:r w:rsidRPr="00D82193">
                <w:rPr>
                  <w:rFonts w:ascii="Times New Roman" w:hAnsi="Times New Roman" w:cs="Times New Roman"/>
                  <w:color w:val="486DAA"/>
                  <w:sz w:val="24"/>
                  <w:szCs w:val="24"/>
                  <w:u w:val="single"/>
                  <w:lang w:eastAsia="ru-RU"/>
                </w:rPr>
                <w:t>http://skiv.instrao.ru/</w:t>
              </w:r>
            </w:hyperlink>
            <w:r w:rsidRPr="00D82193">
              <w:rPr>
                <w:rFonts w:ascii="Times New Roman" w:hAnsi="Times New Roman" w:cs="Times New Roman"/>
                <w:sz w:val="24"/>
                <w:szCs w:val="24"/>
                <w:lang w:eastAsia="ru-RU"/>
              </w:rPr>
              <w:t>).</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На работу групп даётся 10-15 минут. За это </w:t>
            </w:r>
            <w:proofErr w:type="gramStart"/>
            <w:r w:rsidRPr="00D82193">
              <w:rPr>
                <w:rFonts w:ascii="Times New Roman" w:hAnsi="Times New Roman" w:cs="Times New Roman"/>
                <w:sz w:val="24"/>
                <w:szCs w:val="24"/>
                <w:lang w:eastAsia="ru-RU"/>
              </w:rPr>
              <w:t>время</w:t>
            </w:r>
            <w:proofErr w:type="gramEnd"/>
            <w:r w:rsidRPr="00D82193">
              <w:rPr>
                <w:rFonts w:ascii="Times New Roman" w:hAnsi="Times New Roman" w:cs="Times New Roman"/>
                <w:sz w:val="24"/>
                <w:szCs w:val="24"/>
                <w:lang w:eastAsia="ru-RU"/>
              </w:rPr>
              <w:t xml:space="preserve"> ведущий занятия рисует на доске пятиступенчатую лестницу, помечая каждую ступень цифрой от 1 до 5 (по числу уровней ФГ).  После окончания групповой работы кто-то из группы выходит и приклеивает </w:t>
            </w:r>
            <w:proofErr w:type="spellStart"/>
            <w:r w:rsidRPr="00D82193">
              <w:rPr>
                <w:rFonts w:ascii="Times New Roman" w:hAnsi="Times New Roman" w:cs="Times New Roman"/>
                <w:sz w:val="24"/>
                <w:szCs w:val="24"/>
                <w:lang w:eastAsia="ru-RU"/>
              </w:rPr>
              <w:t>стикер</w:t>
            </w:r>
            <w:proofErr w:type="spellEnd"/>
            <w:r w:rsidRPr="00D82193">
              <w:rPr>
                <w:rFonts w:ascii="Times New Roman" w:hAnsi="Times New Roman" w:cs="Times New Roman"/>
                <w:sz w:val="24"/>
                <w:szCs w:val="24"/>
                <w:lang w:eastAsia="ru-RU"/>
              </w:rPr>
              <w:t xml:space="preserve"> (ставит магнит) на ту или иную ступень лестницы, нарисованной на доске. Учащиеся из каждой группы объясняют, почему они пришли именно к такому выводу, дают свои предложения по переходу на следующую ступень и обсуждают с классом пути перехода на следующую ступень (на выступление каждой группы отводится 5 минут).</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xml:space="preserve">         В ходе </w:t>
            </w:r>
            <w:proofErr w:type="gramStart"/>
            <w:r w:rsidRPr="00D82193">
              <w:rPr>
                <w:rFonts w:ascii="Times New Roman" w:hAnsi="Times New Roman" w:cs="Times New Roman"/>
                <w:sz w:val="24"/>
                <w:szCs w:val="24"/>
                <w:lang w:eastAsia="ru-RU"/>
              </w:rPr>
              <w:t>проведения данной методики</w:t>
            </w:r>
            <w:proofErr w:type="gramEnd"/>
            <w:r w:rsidRPr="00D82193">
              <w:rPr>
                <w:rFonts w:ascii="Times New Roman" w:hAnsi="Times New Roman" w:cs="Times New Roman"/>
                <w:sz w:val="24"/>
                <w:szCs w:val="24"/>
                <w:lang w:eastAsia="ru-RU"/>
              </w:rPr>
              <w:t xml:space="preserve"> учащиеся оценивают результаты своей деятельности, аргументируют и обосновывают свою позицию, осуществляют сотрудничество со сверстниками, учитывают разные мнения.</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Для получения обратной связи на разных этапах программы учителя могут использовать и другие методики, а также изменять предложенные методики, дополнять или усложнять их в соответствии с интересами и особенностями группы учащихся и их возрастом.</w:t>
            </w:r>
          </w:p>
          <w:p w:rsidR="00D82193" w:rsidRPr="00D82193" w:rsidRDefault="00D82193" w:rsidP="00D82193">
            <w:pPr>
              <w:pStyle w:val="a6"/>
              <w:rPr>
                <w:rFonts w:ascii="Times New Roman" w:hAnsi="Times New Roman" w:cs="Times New Roman"/>
                <w:sz w:val="24"/>
                <w:szCs w:val="24"/>
                <w:lang w:eastAsia="ru-RU"/>
              </w:rPr>
            </w:pPr>
            <w:r w:rsidRPr="00D82193">
              <w:rPr>
                <w:rFonts w:ascii="Times New Roman" w:hAnsi="Times New Roman" w:cs="Times New Roman"/>
                <w:sz w:val="24"/>
                <w:szCs w:val="24"/>
                <w:lang w:eastAsia="ru-RU"/>
              </w:rPr>
              <w:t> </w:t>
            </w:r>
          </w:p>
          <w:p w:rsidR="00D82193" w:rsidRPr="00D82193" w:rsidRDefault="00D82193" w:rsidP="00D82193">
            <w:pPr>
              <w:pStyle w:val="a6"/>
              <w:rPr>
                <w:rFonts w:ascii="Times New Roman" w:hAnsi="Times New Roman" w:cs="Times New Roman"/>
                <w:sz w:val="24"/>
                <w:szCs w:val="24"/>
                <w:lang w:eastAsia="ru-RU"/>
              </w:rPr>
            </w:pPr>
          </w:p>
          <w:p w:rsidR="00D82193" w:rsidRPr="00D82193" w:rsidRDefault="00B535F2" w:rsidP="00D82193">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pict>
                <v:rect id="_x0000_i1025" style="width:154.35pt;height:.75pt" o:hrpct="330" o:hrstd="t" o:hrnoshade="t" o:hr="t" fillcolor="#d1d0d0" stroked="f"/>
              </w:pict>
            </w:r>
          </w:p>
          <w:p w:rsidR="00D82193" w:rsidRPr="00D82193" w:rsidRDefault="00B535F2" w:rsidP="00D82193">
            <w:pPr>
              <w:pStyle w:val="a6"/>
              <w:rPr>
                <w:rFonts w:ascii="Times New Roman" w:hAnsi="Times New Roman" w:cs="Times New Roman"/>
                <w:sz w:val="24"/>
                <w:szCs w:val="24"/>
                <w:lang w:eastAsia="ru-RU"/>
              </w:rPr>
            </w:pPr>
            <w:hyperlink r:id="rId160" w:anchor="_ftnref1" w:history="1">
              <w:r w:rsidR="00D82193" w:rsidRPr="00D82193">
                <w:rPr>
                  <w:rFonts w:ascii="Times New Roman" w:hAnsi="Times New Roman" w:cs="Times New Roman"/>
                  <w:color w:val="486DAA"/>
                  <w:sz w:val="24"/>
                  <w:szCs w:val="24"/>
                  <w:u w:val="single"/>
                  <w:lang w:eastAsia="ru-RU"/>
                </w:rPr>
                <w:t>[1]</w:t>
              </w:r>
            </w:hyperlink>
            <w:r w:rsidR="00D82193" w:rsidRPr="00D82193">
              <w:rPr>
                <w:rFonts w:ascii="Times New Roman" w:hAnsi="Times New Roman" w:cs="Times New Roman"/>
                <w:sz w:val="24"/>
                <w:szCs w:val="24"/>
                <w:lang w:eastAsia="ru-RU"/>
              </w:rPr>
              <w:t> </w:t>
            </w:r>
            <w:r w:rsidR="00D82193" w:rsidRPr="00D82193">
              <w:rPr>
                <w:rFonts w:ascii="Times New Roman" w:hAnsi="Times New Roman" w:cs="Times New Roman"/>
                <w:i/>
                <w:iCs/>
                <w:sz w:val="24"/>
                <w:szCs w:val="24"/>
                <w:lang w:eastAsia="ru-RU"/>
              </w:rPr>
              <w:t xml:space="preserve">Образовательная система «Школа 2100». Педагогика здравого смысла / под ред. А. А. Леонтьева. М.: </w:t>
            </w:r>
            <w:proofErr w:type="spellStart"/>
            <w:r w:rsidR="00D82193" w:rsidRPr="00D82193">
              <w:rPr>
                <w:rFonts w:ascii="Times New Roman" w:hAnsi="Times New Roman" w:cs="Times New Roman"/>
                <w:i/>
                <w:iCs/>
                <w:sz w:val="24"/>
                <w:szCs w:val="24"/>
                <w:lang w:eastAsia="ru-RU"/>
              </w:rPr>
              <w:t>Баласс</w:t>
            </w:r>
            <w:proofErr w:type="spellEnd"/>
            <w:r w:rsidR="00D82193" w:rsidRPr="00D82193">
              <w:rPr>
                <w:rFonts w:ascii="Times New Roman" w:hAnsi="Times New Roman" w:cs="Times New Roman"/>
                <w:i/>
                <w:iCs/>
                <w:sz w:val="24"/>
                <w:szCs w:val="24"/>
                <w:lang w:eastAsia="ru-RU"/>
              </w:rPr>
              <w:t>, 2003. С.35.</w:t>
            </w:r>
          </w:p>
          <w:p w:rsidR="00D82193" w:rsidRPr="00D82193" w:rsidRDefault="00D82193" w:rsidP="00D82193">
            <w:pPr>
              <w:pStyle w:val="a6"/>
              <w:rPr>
                <w:rFonts w:ascii="Times New Roman" w:hAnsi="Times New Roman" w:cs="Times New Roman"/>
                <w:sz w:val="24"/>
                <w:szCs w:val="24"/>
                <w:lang w:eastAsia="ru-RU"/>
              </w:rPr>
            </w:pPr>
          </w:p>
          <w:p w:rsidR="00D82193" w:rsidRPr="00D82193" w:rsidRDefault="00B535F2" w:rsidP="00D82193">
            <w:pPr>
              <w:pStyle w:val="a6"/>
              <w:rPr>
                <w:rFonts w:ascii="Times New Roman" w:hAnsi="Times New Roman" w:cs="Times New Roman"/>
                <w:sz w:val="24"/>
                <w:szCs w:val="24"/>
                <w:lang w:eastAsia="ru-RU"/>
              </w:rPr>
            </w:pPr>
            <w:hyperlink r:id="rId161" w:anchor="_ftnref2" w:history="1">
              <w:r w:rsidR="00D82193" w:rsidRPr="00D82193">
                <w:rPr>
                  <w:rFonts w:ascii="Times New Roman" w:hAnsi="Times New Roman" w:cs="Times New Roman"/>
                  <w:color w:val="486DAA"/>
                  <w:sz w:val="24"/>
                  <w:szCs w:val="24"/>
                  <w:u w:val="single"/>
                  <w:lang w:eastAsia="ru-RU"/>
                </w:rPr>
                <w:t>[2]</w:t>
              </w:r>
            </w:hyperlink>
            <w:r w:rsidR="00D82193" w:rsidRPr="00D82193">
              <w:rPr>
                <w:rFonts w:ascii="Times New Roman" w:hAnsi="Times New Roman" w:cs="Times New Roman"/>
                <w:sz w:val="24"/>
                <w:szCs w:val="24"/>
                <w:lang w:eastAsia="ru-RU"/>
              </w:rPr>
              <w:t> </w:t>
            </w:r>
            <w:hyperlink r:id="rId162" w:history="1">
              <w:r w:rsidR="00D82193" w:rsidRPr="00D82193">
                <w:rPr>
                  <w:rFonts w:ascii="Times New Roman" w:hAnsi="Times New Roman" w:cs="Times New Roman"/>
                  <w:color w:val="486DAA"/>
                  <w:sz w:val="24"/>
                  <w:szCs w:val="24"/>
                  <w:u w:val="single"/>
                  <w:lang w:eastAsia="ru-RU"/>
                </w:rPr>
                <w:t>https://www.oecd.org/pisa/data/PISA-2018-draft-frameworks.pdf</w:t>
              </w:r>
            </w:hyperlink>
          </w:p>
          <w:p w:rsidR="00D82193" w:rsidRPr="00D82193" w:rsidRDefault="00D82193" w:rsidP="00D82193">
            <w:pPr>
              <w:pStyle w:val="a6"/>
              <w:rPr>
                <w:rFonts w:ascii="Times New Roman" w:hAnsi="Times New Roman" w:cs="Times New Roman"/>
                <w:sz w:val="24"/>
                <w:szCs w:val="24"/>
                <w:lang w:eastAsia="ru-RU"/>
              </w:rPr>
            </w:pPr>
          </w:p>
          <w:p w:rsidR="00D82193" w:rsidRPr="00D82193" w:rsidRDefault="00B535F2" w:rsidP="00D82193">
            <w:pPr>
              <w:pStyle w:val="a6"/>
              <w:rPr>
                <w:rFonts w:ascii="Times New Roman" w:hAnsi="Times New Roman" w:cs="Times New Roman"/>
                <w:sz w:val="24"/>
                <w:szCs w:val="24"/>
                <w:lang w:eastAsia="ru-RU"/>
              </w:rPr>
            </w:pPr>
            <w:hyperlink r:id="rId163" w:anchor="_ftnref3" w:history="1">
              <w:r w:rsidR="00D82193" w:rsidRPr="00D82193">
                <w:rPr>
                  <w:rFonts w:ascii="Times New Roman" w:hAnsi="Times New Roman" w:cs="Times New Roman"/>
                  <w:color w:val="486DAA"/>
                  <w:sz w:val="24"/>
                  <w:szCs w:val="24"/>
                  <w:u w:val="single"/>
                  <w:lang w:eastAsia="ru-RU"/>
                </w:rPr>
                <w:t>[3]</w:t>
              </w:r>
            </w:hyperlink>
            <w:r w:rsidR="00D82193" w:rsidRPr="00D82193">
              <w:rPr>
                <w:rFonts w:ascii="Times New Roman" w:hAnsi="Times New Roman" w:cs="Times New Roman"/>
                <w:sz w:val="24"/>
                <w:szCs w:val="24"/>
                <w:lang w:eastAsia="ru-RU"/>
              </w:rPr>
              <w:t> ПС – письменное самовыражение (здесь и далее)</w:t>
            </w:r>
          </w:p>
          <w:p w:rsidR="00D82193" w:rsidRPr="00D82193" w:rsidRDefault="00D82193" w:rsidP="00D82193">
            <w:pPr>
              <w:pStyle w:val="a6"/>
              <w:rPr>
                <w:rFonts w:ascii="Times New Roman" w:hAnsi="Times New Roman" w:cs="Times New Roman"/>
                <w:sz w:val="24"/>
                <w:szCs w:val="24"/>
                <w:lang w:eastAsia="ru-RU"/>
              </w:rPr>
            </w:pPr>
          </w:p>
          <w:p w:rsidR="00D82193" w:rsidRPr="00D82193" w:rsidRDefault="00B535F2" w:rsidP="00D82193">
            <w:pPr>
              <w:pStyle w:val="a6"/>
              <w:rPr>
                <w:rFonts w:ascii="Times New Roman" w:hAnsi="Times New Roman" w:cs="Times New Roman"/>
                <w:sz w:val="24"/>
                <w:szCs w:val="24"/>
                <w:lang w:eastAsia="ru-RU"/>
              </w:rPr>
            </w:pPr>
            <w:hyperlink r:id="rId164" w:anchor="_ftnref4" w:history="1">
              <w:r w:rsidR="00D82193" w:rsidRPr="00D82193">
                <w:rPr>
                  <w:rFonts w:ascii="Times New Roman" w:hAnsi="Times New Roman" w:cs="Times New Roman"/>
                  <w:color w:val="486DAA"/>
                  <w:sz w:val="24"/>
                  <w:szCs w:val="24"/>
                  <w:u w:val="single"/>
                  <w:lang w:eastAsia="ru-RU"/>
                </w:rPr>
                <w:t>[4]</w:t>
              </w:r>
            </w:hyperlink>
            <w:r w:rsidR="00D82193" w:rsidRPr="00D82193">
              <w:rPr>
                <w:rFonts w:ascii="Times New Roman" w:hAnsi="Times New Roman" w:cs="Times New Roman"/>
                <w:sz w:val="24"/>
                <w:szCs w:val="24"/>
                <w:lang w:eastAsia="ru-RU"/>
              </w:rPr>
              <w:t> ВС – визуальное самовыражение (здесь и далее)</w:t>
            </w:r>
          </w:p>
          <w:p w:rsidR="00D82193" w:rsidRPr="00D82193" w:rsidRDefault="00D82193" w:rsidP="00D82193">
            <w:pPr>
              <w:pStyle w:val="a6"/>
              <w:rPr>
                <w:rFonts w:ascii="Times New Roman" w:hAnsi="Times New Roman" w:cs="Times New Roman"/>
                <w:sz w:val="24"/>
                <w:szCs w:val="24"/>
                <w:lang w:eastAsia="ru-RU"/>
              </w:rPr>
            </w:pPr>
          </w:p>
          <w:p w:rsidR="00D82193" w:rsidRPr="00D82193" w:rsidRDefault="00B535F2" w:rsidP="00D82193">
            <w:pPr>
              <w:pStyle w:val="a6"/>
              <w:rPr>
                <w:rFonts w:ascii="Times New Roman" w:hAnsi="Times New Roman" w:cs="Times New Roman"/>
                <w:sz w:val="24"/>
                <w:szCs w:val="24"/>
                <w:lang w:eastAsia="ru-RU"/>
              </w:rPr>
            </w:pPr>
            <w:hyperlink r:id="rId165" w:anchor="_ftnref5" w:history="1">
              <w:r w:rsidR="00D82193" w:rsidRPr="00D82193">
                <w:rPr>
                  <w:rFonts w:ascii="Times New Roman" w:hAnsi="Times New Roman" w:cs="Times New Roman"/>
                  <w:color w:val="486DAA"/>
                  <w:sz w:val="24"/>
                  <w:szCs w:val="24"/>
                  <w:u w:val="single"/>
                  <w:lang w:eastAsia="ru-RU"/>
                </w:rPr>
                <w:t>[5]</w:t>
              </w:r>
            </w:hyperlink>
            <w:r w:rsidR="00D82193" w:rsidRPr="00D82193">
              <w:rPr>
                <w:rFonts w:ascii="Times New Roman" w:hAnsi="Times New Roman" w:cs="Times New Roman"/>
                <w:sz w:val="24"/>
                <w:szCs w:val="24"/>
                <w:lang w:eastAsia="ru-RU"/>
              </w:rPr>
              <w:t> </w:t>
            </w:r>
            <w:proofErr w:type="spellStart"/>
            <w:r w:rsidR="00D82193" w:rsidRPr="00D82193">
              <w:rPr>
                <w:rFonts w:ascii="Times New Roman" w:hAnsi="Times New Roman" w:cs="Times New Roman"/>
                <w:sz w:val="24"/>
                <w:szCs w:val="24"/>
                <w:lang w:eastAsia="ru-RU"/>
              </w:rPr>
              <w:t>СПр</w:t>
            </w:r>
            <w:proofErr w:type="spellEnd"/>
            <w:r w:rsidR="00D82193" w:rsidRPr="00D82193">
              <w:rPr>
                <w:rFonts w:ascii="Times New Roman" w:hAnsi="Times New Roman" w:cs="Times New Roman"/>
                <w:sz w:val="24"/>
                <w:szCs w:val="24"/>
                <w:lang w:eastAsia="ru-RU"/>
              </w:rPr>
              <w:t xml:space="preserve"> – решение социальных проблем (здесь и далее)</w:t>
            </w:r>
          </w:p>
          <w:p w:rsidR="00D82193" w:rsidRPr="00D82193" w:rsidRDefault="00D82193" w:rsidP="00D82193">
            <w:pPr>
              <w:pStyle w:val="a6"/>
              <w:rPr>
                <w:rFonts w:ascii="Times New Roman" w:hAnsi="Times New Roman" w:cs="Times New Roman"/>
                <w:sz w:val="24"/>
                <w:szCs w:val="24"/>
                <w:lang w:eastAsia="ru-RU"/>
              </w:rPr>
            </w:pPr>
          </w:p>
          <w:p w:rsidR="00D82193" w:rsidRPr="00D82193" w:rsidRDefault="00B535F2" w:rsidP="00D82193">
            <w:pPr>
              <w:pStyle w:val="a6"/>
              <w:rPr>
                <w:rFonts w:ascii="Times New Roman" w:hAnsi="Times New Roman" w:cs="Times New Roman"/>
                <w:sz w:val="24"/>
                <w:szCs w:val="24"/>
                <w:lang w:eastAsia="ru-RU"/>
              </w:rPr>
            </w:pPr>
            <w:hyperlink r:id="rId166" w:anchor="_ftnref6" w:history="1">
              <w:r w:rsidR="00D82193" w:rsidRPr="00D82193">
                <w:rPr>
                  <w:rFonts w:ascii="Times New Roman" w:hAnsi="Times New Roman" w:cs="Times New Roman"/>
                  <w:color w:val="486DAA"/>
                  <w:sz w:val="24"/>
                  <w:szCs w:val="24"/>
                  <w:u w:val="single"/>
                  <w:lang w:eastAsia="ru-RU"/>
                </w:rPr>
                <w:t>[6]</w:t>
              </w:r>
            </w:hyperlink>
            <w:r w:rsidR="00D82193" w:rsidRPr="00D82193">
              <w:rPr>
                <w:rFonts w:ascii="Times New Roman" w:hAnsi="Times New Roman" w:cs="Times New Roman"/>
                <w:sz w:val="24"/>
                <w:szCs w:val="24"/>
                <w:lang w:eastAsia="ru-RU"/>
              </w:rPr>
              <w:t> </w:t>
            </w:r>
            <w:proofErr w:type="spellStart"/>
            <w:r w:rsidR="00D82193" w:rsidRPr="00D82193">
              <w:rPr>
                <w:rFonts w:ascii="Times New Roman" w:hAnsi="Times New Roman" w:cs="Times New Roman"/>
                <w:sz w:val="24"/>
                <w:szCs w:val="24"/>
                <w:lang w:eastAsia="ru-RU"/>
              </w:rPr>
              <w:t>ЕНПр</w:t>
            </w:r>
            <w:proofErr w:type="spellEnd"/>
            <w:r w:rsidR="00D82193" w:rsidRPr="00D82193">
              <w:rPr>
                <w:rFonts w:ascii="Times New Roman" w:hAnsi="Times New Roman" w:cs="Times New Roman"/>
                <w:sz w:val="24"/>
                <w:szCs w:val="24"/>
                <w:lang w:eastAsia="ru-RU"/>
              </w:rPr>
              <w:t xml:space="preserve"> – решение естественнонаучных проблем (здесь и далее)</w:t>
            </w:r>
          </w:p>
          <w:p w:rsidR="00D82193" w:rsidRPr="00D82193" w:rsidRDefault="00D82193" w:rsidP="00D82193">
            <w:pPr>
              <w:pStyle w:val="a6"/>
              <w:rPr>
                <w:rFonts w:ascii="Times New Roman" w:hAnsi="Times New Roman" w:cs="Times New Roman"/>
                <w:sz w:val="24"/>
                <w:szCs w:val="24"/>
                <w:lang w:eastAsia="ru-RU"/>
              </w:rPr>
            </w:pPr>
          </w:p>
          <w:p w:rsidR="00D82193" w:rsidRPr="00D82193" w:rsidRDefault="00B535F2" w:rsidP="00D82193">
            <w:pPr>
              <w:pStyle w:val="a6"/>
              <w:rPr>
                <w:rFonts w:ascii="Times New Roman" w:hAnsi="Times New Roman" w:cs="Times New Roman"/>
                <w:sz w:val="24"/>
                <w:szCs w:val="24"/>
                <w:lang w:eastAsia="ru-RU"/>
              </w:rPr>
            </w:pPr>
            <w:hyperlink r:id="rId167" w:anchor="_ftnref7" w:history="1">
              <w:r w:rsidR="00D82193" w:rsidRPr="00D82193">
                <w:rPr>
                  <w:rFonts w:ascii="Times New Roman" w:hAnsi="Times New Roman" w:cs="Times New Roman"/>
                  <w:color w:val="486DAA"/>
                  <w:sz w:val="24"/>
                  <w:szCs w:val="24"/>
                  <w:u w:val="single"/>
                  <w:lang w:eastAsia="ru-RU"/>
                </w:rPr>
                <w:t>[7]</w:t>
              </w:r>
            </w:hyperlink>
            <w:r w:rsidR="00D82193" w:rsidRPr="00D82193">
              <w:rPr>
                <w:rFonts w:ascii="Times New Roman" w:hAnsi="Times New Roman" w:cs="Times New Roman"/>
                <w:sz w:val="24"/>
                <w:szCs w:val="24"/>
                <w:lang w:eastAsia="ru-RU"/>
              </w:rPr>
              <w:t xml:space="preserve"> Педагогические </w:t>
            </w:r>
            <w:proofErr w:type="spellStart"/>
            <w:r w:rsidR="00D82193" w:rsidRPr="00D82193">
              <w:rPr>
                <w:rFonts w:ascii="Times New Roman" w:hAnsi="Times New Roman" w:cs="Times New Roman"/>
                <w:sz w:val="24"/>
                <w:szCs w:val="24"/>
                <w:lang w:eastAsia="ru-RU"/>
              </w:rPr>
              <w:t>игротехники</w:t>
            </w:r>
            <w:proofErr w:type="spellEnd"/>
            <w:r w:rsidR="00D82193" w:rsidRPr="00D82193">
              <w:rPr>
                <w:rFonts w:ascii="Times New Roman" w:hAnsi="Times New Roman" w:cs="Times New Roman"/>
                <w:sz w:val="24"/>
                <w:szCs w:val="24"/>
                <w:lang w:eastAsia="ru-RU"/>
              </w:rPr>
              <w:t>: копилка методов и упражнений </w:t>
            </w:r>
            <w:r w:rsidR="00D82193" w:rsidRPr="00D82193">
              <w:rPr>
                <w:rFonts w:ascii="Times New Roman" w:hAnsi="Times New Roman" w:cs="Times New Roman"/>
                <w:color w:val="000000"/>
                <w:sz w:val="24"/>
                <w:szCs w:val="24"/>
                <w:lang w:eastAsia="ru-RU"/>
              </w:rPr>
              <w:t>/Л.С. Кожуховская [и др.]; под общ. ред. Л.С. Кожуховской. – Минск: Изд. Центр БГУ, 2010. – 233 с. </w:t>
            </w:r>
            <w:hyperlink r:id="rId168" w:history="1">
              <w:r w:rsidR="00D82193" w:rsidRPr="00D82193">
                <w:rPr>
                  <w:rFonts w:ascii="Times New Roman" w:hAnsi="Times New Roman" w:cs="Times New Roman"/>
                  <w:color w:val="486DAA"/>
                  <w:sz w:val="24"/>
                  <w:szCs w:val="24"/>
                  <w:u w:val="single"/>
                  <w:lang w:eastAsia="ru-RU"/>
                </w:rPr>
                <w:t>https://www.youthworker.by/images/_library/Kopilka_metodov_i_uprazhnenij.pdf</w:t>
              </w:r>
            </w:hyperlink>
          </w:p>
          <w:p w:rsidR="00D82193" w:rsidRPr="00D82193" w:rsidRDefault="00D82193" w:rsidP="00D82193">
            <w:pPr>
              <w:pStyle w:val="a6"/>
              <w:rPr>
                <w:rFonts w:ascii="Times New Roman" w:hAnsi="Times New Roman" w:cs="Times New Roman"/>
                <w:sz w:val="24"/>
                <w:szCs w:val="24"/>
                <w:lang w:eastAsia="ru-RU"/>
              </w:rPr>
            </w:pPr>
          </w:p>
        </w:tc>
        <w:tc>
          <w:tcPr>
            <w:tcW w:w="35" w:type="dxa"/>
            <w:hideMark/>
          </w:tcPr>
          <w:p w:rsidR="00D82193" w:rsidRPr="00D82193" w:rsidRDefault="00D82193" w:rsidP="00D82193">
            <w:pPr>
              <w:pStyle w:val="a6"/>
              <w:rPr>
                <w:rFonts w:ascii="Times New Roman" w:hAnsi="Times New Roman" w:cs="Times New Roman"/>
                <w:sz w:val="24"/>
                <w:szCs w:val="24"/>
                <w:lang w:eastAsia="ru-RU"/>
              </w:rPr>
            </w:pPr>
          </w:p>
        </w:tc>
      </w:tr>
    </w:tbl>
    <w:p w:rsidR="00F760DE" w:rsidRPr="00D82193" w:rsidRDefault="00F760DE" w:rsidP="00D82193">
      <w:pPr>
        <w:pStyle w:val="a6"/>
        <w:rPr>
          <w:rFonts w:ascii="Times New Roman" w:hAnsi="Times New Roman" w:cs="Times New Roman"/>
          <w:sz w:val="24"/>
          <w:szCs w:val="24"/>
        </w:rPr>
      </w:pPr>
    </w:p>
    <w:sectPr w:rsidR="00F760DE" w:rsidRPr="00D82193" w:rsidSect="00D82193">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8D2"/>
    <w:rsid w:val="00067A5B"/>
    <w:rsid w:val="002060C2"/>
    <w:rsid w:val="002628D2"/>
    <w:rsid w:val="002C21FF"/>
    <w:rsid w:val="00692EF3"/>
    <w:rsid w:val="008B2712"/>
    <w:rsid w:val="00B12E4F"/>
    <w:rsid w:val="00B131E6"/>
    <w:rsid w:val="00B535F2"/>
    <w:rsid w:val="00B65627"/>
    <w:rsid w:val="00B842FC"/>
    <w:rsid w:val="00D82193"/>
    <w:rsid w:val="00E668B2"/>
    <w:rsid w:val="00F7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256D01-45D7-4297-81CD-F07CF50CB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60C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D82193"/>
  </w:style>
  <w:style w:type="paragraph" w:styleId="a3">
    <w:name w:val="Normal (Web)"/>
    <w:basedOn w:val="a"/>
    <w:uiPriority w:val="99"/>
    <w:semiHidden/>
    <w:unhideWhenUsed/>
    <w:rsid w:val="00D821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D82193"/>
    <w:rPr>
      <w:color w:val="0000FF"/>
      <w:u w:val="single"/>
    </w:rPr>
  </w:style>
  <w:style w:type="character" w:styleId="a5">
    <w:name w:val="FollowedHyperlink"/>
    <w:basedOn w:val="a0"/>
    <w:uiPriority w:val="99"/>
    <w:semiHidden/>
    <w:unhideWhenUsed/>
    <w:rsid w:val="00D82193"/>
    <w:rPr>
      <w:color w:val="800080"/>
      <w:u w:val="single"/>
    </w:rPr>
  </w:style>
  <w:style w:type="paragraph" w:styleId="a6">
    <w:name w:val="No Spacing"/>
    <w:link w:val="a7"/>
    <w:qFormat/>
    <w:rsid w:val="00D82193"/>
    <w:pPr>
      <w:spacing w:after="0" w:line="240" w:lineRule="auto"/>
    </w:pPr>
  </w:style>
  <w:style w:type="paragraph" w:styleId="a8">
    <w:name w:val="Balloon Text"/>
    <w:basedOn w:val="a"/>
    <w:link w:val="a9"/>
    <w:uiPriority w:val="99"/>
    <w:semiHidden/>
    <w:unhideWhenUsed/>
    <w:rsid w:val="00067A5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67A5B"/>
    <w:rPr>
      <w:rFonts w:ascii="Segoe UI" w:hAnsi="Segoe UI" w:cs="Segoe UI"/>
      <w:sz w:val="18"/>
      <w:szCs w:val="18"/>
    </w:rPr>
  </w:style>
  <w:style w:type="character" w:customStyle="1" w:styleId="a7">
    <w:name w:val="Без интервала Знак"/>
    <w:link w:val="a6"/>
    <w:locked/>
    <w:rsid w:val="00B12E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618217">
      <w:bodyDiv w:val="1"/>
      <w:marLeft w:val="0"/>
      <w:marRight w:val="0"/>
      <w:marTop w:val="0"/>
      <w:marBottom w:val="0"/>
      <w:divBdr>
        <w:top w:val="none" w:sz="0" w:space="0" w:color="auto"/>
        <w:left w:val="none" w:sz="0" w:space="0" w:color="auto"/>
        <w:bottom w:val="none" w:sz="0" w:space="0" w:color="auto"/>
        <w:right w:val="none" w:sz="0" w:space="0" w:color="auto"/>
      </w:divBdr>
    </w:div>
    <w:div w:id="230163536">
      <w:bodyDiv w:val="1"/>
      <w:marLeft w:val="0"/>
      <w:marRight w:val="0"/>
      <w:marTop w:val="0"/>
      <w:marBottom w:val="0"/>
      <w:divBdr>
        <w:top w:val="none" w:sz="0" w:space="0" w:color="auto"/>
        <w:left w:val="none" w:sz="0" w:space="0" w:color="auto"/>
        <w:bottom w:val="none" w:sz="0" w:space="0" w:color="auto"/>
        <w:right w:val="none" w:sz="0" w:space="0" w:color="auto"/>
      </w:divBdr>
    </w:div>
    <w:div w:id="1132332245">
      <w:bodyDiv w:val="1"/>
      <w:marLeft w:val="0"/>
      <w:marRight w:val="0"/>
      <w:marTop w:val="0"/>
      <w:marBottom w:val="0"/>
      <w:divBdr>
        <w:top w:val="none" w:sz="0" w:space="0" w:color="auto"/>
        <w:left w:val="none" w:sz="0" w:space="0" w:color="auto"/>
        <w:bottom w:val="none" w:sz="0" w:space="0" w:color="auto"/>
        <w:right w:val="none" w:sz="0" w:space="0" w:color="auto"/>
      </w:divBdr>
    </w:div>
    <w:div w:id="210294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kiv.instrao.ru/bank-zadaniy/finansovaya-gramotnost" TargetMode="External"/><Relationship Id="rId21" Type="http://schemas.openxmlformats.org/officeDocument/2006/relationships/hyperlink" Target="http://skiv.instrao.ru/" TargetMode="External"/><Relationship Id="rId42" Type="http://schemas.openxmlformats.org/officeDocument/2006/relationships/hyperlink" Target="http://skiv.instrao.ru/" TargetMode="External"/><Relationship Id="rId63" Type="http://schemas.openxmlformats.org/officeDocument/2006/relationships/hyperlink" Target="http://skiv.instrao.ru/bank-zadaniy/finansovaya-gramotnost" TargetMode="External"/><Relationship Id="rId84" Type="http://schemas.openxmlformats.org/officeDocument/2006/relationships/hyperlink" Target="https://fg.resh.edu.ru/" TargetMode="External"/><Relationship Id="rId138" Type="http://schemas.openxmlformats.org/officeDocument/2006/relationships/hyperlink" Target="http://skiv.instrao.ru/" TargetMode="External"/><Relationship Id="rId159" Type="http://schemas.openxmlformats.org/officeDocument/2006/relationships/hyperlink" Target="http://skiv.instrao.ru/" TargetMode="External"/><Relationship Id="rId170" Type="http://schemas.openxmlformats.org/officeDocument/2006/relationships/theme" Target="theme/theme1.xml"/><Relationship Id="rId107" Type="http://schemas.openxmlformats.org/officeDocument/2006/relationships/hyperlink" Target="http://skiv.instrao.ru/" TargetMode="External"/><Relationship Id="rId11" Type="http://schemas.openxmlformats.org/officeDocument/2006/relationships/hyperlink" Target="http://skiv.instrao.ru/" TargetMode="External"/><Relationship Id="rId32" Type="http://schemas.openxmlformats.org/officeDocument/2006/relationships/hyperlink" Target="http://skiv.instrao.ru/" TargetMode="External"/><Relationship Id="rId53" Type="http://schemas.openxmlformats.org/officeDocument/2006/relationships/hyperlink" Target="http://skiv.instrao.ru/" TargetMode="External"/><Relationship Id="rId74" Type="http://schemas.openxmlformats.org/officeDocument/2006/relationships/hyperlink" Target="http://skiv.instrao.ru/" TargetMode="External"/><Relationship Id="rId128" Type="http://schemas.openxmlformats.org/officeDocument/2006/relationships/hyperlink" Target="https://fg.resh.edu.ru/" TargetMode="External"/><Relationship Id="rId149" Type="http://schemas.openxmlformats.org/officeDocument/2006/relationships/hyperlink" Target="http://skiv.instrao.ru/bank-zadaniy/finansovaya-gramotnost" TargetMode="External"/><Relationship Id="rId5" Type="http://schemas.openxmlformats.org/officeDocument/2006/relationships/hyperlink" Target="http://skiv.instrao.ru/" TargetMode="External"/><Relationship Id="rId95" Type="http://schemas.openxmlformats.org/officeDocument/2006/relationships/hyperlink" Target="http://skiv.instrao.ru/" TargetMode="External"/><Relationship Id="rId160" Type="http://schemas.openxmlformats.org/officeDocument/2006/relationships/hyperlink" Target="file:///C:\Users\Admin\Downloads\%D0%9F%D1%80%D0%BE%D0%B3%D1%80%D0%B0%D0%BC%D0%BC%D0%B0%20%D0%92%D0%BD%D0%B5%D1%83%D1%80%D0%BE%D1%87%D0%BA%D0%B0%20%D0%BD%D0%B0%20%D1%81%D0%B0%D0%B8%CC%86%D1%82.docx" TargetMode="External"/><Relationship Id="rId22" Type="http://schemas.openxmlformats.org/officeDocument/2006/relationships/hyperlink" Target="https://fg.resh.edu.ru/" TargetMode="External"/><Relationship Id="rId43" Type="http://schemas.openxmlformats.org/officeDocument/2006/relationships/hyperlink" Target="https://fg.resh.edu.ru/" TargetMode="External"/><Relationship Id="rId64" Type="http://schemas.openxmlformats.org/officeDocument/2006/relationships/hyperlink" Target="http://skiv.instrao.ru/bank-zadaniy/finansovaya-gramotnost" TargetMode="External"/><Relationship Id="rId118" Type="http://schemas.openxmlformats.org/officeDocument/2006/relationships/hyperlink" Target="http://skiv.instrao.ru/bank-zadaniy/finansovaya-gramotnost" TargetMode="External"/><Relationship Id="rId139" Type="http://schemas.openxmlformats.org/officeDocument/2006/relationships/hyperlink" Target="http://skiv.instrao.ru/" TargetMode="External"/><Relationship Id="rId85" Type="http://schemas.openxmlformats.org/officeDocument/2006/relationships/hyperlink" Target="http://skiv.instrao.ru/" TargetMode="External"/><Relationship Id="rId150" Type="http://schemas.openxmlformats.org/officeDocument/2006/relationships/hyperlink" Target="http://skiv.instrao.ru/" TargetMode="External"/><Relationship Id="rId12" Type="http://schemas.openxmlformats.org/officeDocument/2006/relationships/hyperlink" Target="http://skiv.instrao.ru/" TargetMode="External"/><Relationship Id="rId33" Type="http://schemas.openxmlformats.org/officeDocument/2006/relationships/hyperlink" Target="http://skiv.instrao.ru/bank-zadaniy/finansovaya-gramotnost" TargetMode="External"/><Relationship Id="rId108" Type="http://schemas.openxmlformats.org/officeDocument/2006/relationships/hyperlink" Target="http://skiv.instrao.ru/" TargetMode="External"/><Relationship Id="rId129" Type="http://schemas.openxmlformats.org/officeDocument/2006/relationships/hyperlink" Target="http://skiv.instrao.ru/" TargetMode="External"/><Relationship Id="rId54" Type="http://schemas.openxmlformats.org/officeDocument/2006/relationships/hyperlink" Target="http://skiv.instrao.ru/" TargetMode="External"/><Relationship Id="rId70" Type="http://schemas.openxmlformats.org/officeDocument/2006/relationships/hyperlink" Target="http://skiv.instrao.ru/" TargetMode="External"/><Relationship Id="rId75" Type="http://schemas.openxmlformats.org/officeDocument/2006/relationships/hyperlink" Target="http://skiv.instrao.ru/bank-zadaniy/chitatelskaya-gramotnost/" TargetMode="External"/><Relationship Id="rId91" Type="http://schemas.openxmlformats.org/officeDocument/2006/relationships/hyperlink" Target="http://skiv.instrao.ru/bank-zadaniy/finansovaya-gramotnost" TargetMode="External"/><Relationship Id="rId96" Type="http://schemas.openxmlformats.org/officeDocument/2006/relationships/hyperlink" Target="http://skiv.instrao.ru/" TargetMode="External"/><Relationship Id="rId140" Type="http://schemas.openxmlformats.org/officeDocument/2006/relationships/hyperlink" Target="http://skiv.instrao.ru/" TargetMode="External"/><Relationship Id="rId145" Type="http://schemas.openxmlformats.org/officeDocument/2006/relationships/hyperlink" Target="http://skiv.instrao.ru/" TargetMode="External"/><Relationship Id="rId161" Type="http://schemas.openxmlformats.org/officeDocument/2006/relationships/hyperlink" Target="file:///C:\Users\Admin\Downloads\%D0%9F%D1%80%D0%BE%D0%B3%D1%80%D0%B0%D0%BC%D0%BC%D0%B0%20%D0%92%D0%BD%D0%B5%D1%83%D1%80%D0%BE%D1%87%D0%BA%D0%B0%20%D0%BD%D0%B0%20%D1%81%D0%B0%D0%B8%CC%86%D1%82.docx" TargetMode="External"/><Relationship Id="rId166" Type="http://schemas.openxmlformats.org/officeDocument/2006/relationships/hyperlink" Target="file:///C:\Users\Admin\Downloads\%D0%9F%D1%80%D0%BE%D0%B3%D1%80%D0%B0%D0%BC%D0%BC%D0%B0%20%D0%92%D0%BD%D0%B5%D1%83%D1%80%D0%BE%D1%87%D0%BA%D0%B0%20%D0%BD%D0%B0%20%D1%81%D0%B0%D0%B8%CC%86%D1%82.docx" TargetMode="External"/><Relationship Id="rId1" Type="http://schemas.openxmlformats.org/officeDocument/2006/relationships/styles" Target="styles.xml"/><Relationship Id="rId6" Type="http://schemas.openxmlformats.org/officeDocument/2006/relationships/hyperlink" Target="file:///C:\Users\Admin\Downloads\%D0%9F%D1%80%D0%BE%D0%B3%D1%80%D0%B0%D0%BC%D0%BC%D0%B0%20%D0%92%D0%BD%D0%B5%D1%83%D1%80%D0%BE%D1%87%D0%BA%D0%B0%20%D0%BD%D0%B0%20%D1%81%D0%B0%D0%B8%CC%86%D1%82.docx" TargetMode="External"/><Relationship Id="rId23" Type="http://schemas.openxmlformats.org/officeDocument/2006/relationships/hyperlink" Target="http://skiv.instrao.ru/" TargetMode="External"/><Relationship Id="rId28" Type="http://schemas.openxmlformats.org/officeDocument/2006/relationships/hyperlink" Target="http://skiv.instrao.ru/" TargetMode="External"/><Relationship Id="rId49" Type="http://schemas.openxmlformats.org/officeDocument/2006/relationships/hyperlink" Target="http://skiv.instrao.ru/" TargetMode="External"/><Relationship Id="rId114" Type="http://schemas.openxmlformats.org/officeDocument/2006/relationships/hyperlink" Target="http://skiv.instrao.ru/" TargetMode="External"/><Relationship Id="rId119" Type="http://schemas.openxmlformats.org/officeDocument/2006/relationships/hyperlink" Target="http://skiv.instrao.ru/bank-zadaniy/finansovaya-gramotnost" TargetMode="External"/><Relationship Id="rId44" Type="http://schemas.openxmlformats.org/officeDocument/2006/relationships/hyperlink" Target="http://skiv.instrao.ru/" TargetMode="External"/><Relationship Id="rId60" Type="http://schemas.openxmlformats.org/officeDocument/2006/relationships/hyperlink" Target="http://skiv.instrao.ru/" TargetMode="External"/><Relationship Id="rId65" Type="http://schemas.openxmlformats.org/officeDocument/2006/relationships/hyperlink" Target="http://skiv.instrao.ru/bank-zadaniy/finansovaya-gramotnost" TargetMode="External"/><Relationship Id="rId81" Type="http://schemas.openxmlformats.org/officeDocument/2006/relationships/hyperlink" Target="http://skiv.instrao.ru/" TargetMode="External"/><Relationship Id="rId86" Type="http://schemas.openxmlformats.org/officeDocument/2006/relationships/hyperlink" Target="http://skiv.instrao.ru/bank-zadaniy/matematicheskaya-gramotnost/" TargetMode="External"/><Relationship Id="rId130" Type="http://schemas.openxmlformats.org/officeDocument/2006/relationships/hyperlink" Target="http://skiv.instrao.ru/bank-zadaniy/chitatelskaya-gramotnost/" TargetMode="External"/><Relationship Id="rId135" Type="http://schemas.openxmlformats.org/officeDocument/2006/relationships/hyperlink" Target="https://fg.resh.edu.ru/" TargetMode="External"/><Relationship Id="rId151" Type="http://schemas.openxmlformats.org/officeDocument/2006/relationships/hyperlink" Target="http://skiv.instrao.ru/bank-zadaniy/finansovaya-gramotnost" TargetMode="External"/><Relationship Id="rId156" Type="http://schemas.openxmlformats.org/officeDocument/2006/relationships/hyperlink" Target="http://skiv.instrao.ru/bank-zadaniy/globalnye-kompetentsii/" TargetMode="External"/><Relationship Id="rId13" Type="http://schemas.openxmlformats.org/officeDocument/2006/relationships/hyperlink" Target="http://skiv.instrao.ru/" TargetMode="External"/><Relationship Id="rId18" Type="http://schemas.openxmlformats.org/officeDocument/2006/relationships/hyperlink" Target="http://skiv.instrao.ru/" TargetMode="External"/><Relationship Id="rId39" Type="http://schemas.openxmlformats.org/officeDocument/2006/relationships/hyperlink" Target="http://skiv.instrao.ru/" TargetMode="External"/><Relationship Id="rId109" Type="http://schemas.openxmlformats.org/officeDocument/2006/relationships/hyperlink" Target="http://skiv.instrao.ru/" TargetMode="External"/><Relationship Id="rId34" Type="http://schemas.openxmlformats.org/officeDocument/2006/relationships/hyperlink" Target="http://skiv.instrao.ru/bank-zadaniy/finansovaya-gramotnost/" TargetMode="External"/><Relationship Id="rId50" Type="http://schemas.openxmlformats.org/officeDocument/2006/relationships/hyperlink" Target="https://fg.resh.edu.ru/" TargetMode="External"/><Relationship Id="rId55" Type="http://schemas.openxmlformats.org/officeDocument/2006/relationships/hyperlink" Target="http://skiv.instrao.ru/" TargetMode="External"/><Relationship Id="rId76" Type="http://schemas.openxmlformats.org/officeDocument/2006/relationships/hyperlink" Target="http://skiv.instrao.ru/bank-zadaniy/chitatelskaya-gramotnost/" TargetMode="External"/><Relationship Id="rId97" Type="http://schemas.openxmlformats.org/officeDocument/2006/relationships/hyperlink" Target="http://skiv.instrao.ru/" TargetMode="External"/><Relationship Id="rId104" Type="http://schemas.openxmlformats.org/officeDocument/2006/relationships/hyperlink" Target="http://skiv.instrao.ru/bank-zadaniy/chitatelskaya-gramotnost/" TargetMode="External"/><Relationship Id="rId120" Type="http://schemas.openxmlformats.org/officeDocument/2006/relationships/hyperlink" Target="http://skiv.instrao.ru/bank-zadaniy/finansovaya-gramotnost" TargetMode="External"/><Relationship Id="rId125" Type="http://schemas.openxmlformats.org/officeDocument/2006/relationships/hyperlink" Target="http://skiv.instrao.ru/" TargetMode="External"/><Relationship Id="rId141" Type="http://schemas.openxmlformats.org/officeDocument/2006/relationships/hyperlink" Target="https://fg.resh.edu.ru/" TargetMode="External"/><Relationship Id="rId146" Type="http://schemas.openxmlformats.org/officeDocument/2006/relationships/hyperlink" Target="http://skiv.instrao.ru/" TargetMode="External"/><Relationship Id="rId167" Type="http://schemas.openxmlformats.org/officeDocument/2006/relationships/hyperlink" Target="file:///C:\Users\Admin\Downloads\%D0%9F%D1%80%D0%BE%D0%B3%D1%80%D0%B0%D0%BC%D0%BC%D0%B0%20%D0%92%D0%BD%D0%B5%D1%83%D1%80%D0%BE%D1%87%D0%BA%D0%B0%20%D0%BD%D0%B0%20%D1%81%D0%B0%D0%B8%CC%86%D1%82.docx" TargetMode="External"/><Relationship Id="rId7" Type="http://schemas.openxmlformats.org/officeDocument/2006/relationships/hyperlink" Target="file:///C:\Users\Admin\Downloads\%D0%9F%D1%80%D0%BE%D0%B3%D1%80%D0%B0%D0%BC%D0%BC%D0%B0%20%D0%92%D0%BD%D0%B5%D1%83%D1%80%D0%BE%D1%87%D0%BA%D0%B0%20%D0%BD%D0%B0%20%D1%81%D0%B0%D0%B8%CC%86%D1%82.docx" TargetMode="External"/><Relationship Id="rId71" Type="http://schemas.openxmlformats.org/officeDocument/2006/relationships/hyperlink" Target="http://skiv.instrao.ru/" TargetMode="External"/><Relationship Id="rId92" Type="http://schemas.openxmlformats.org/officeDocument/2006/relationships/hyperlink" Target="http://skiv.instrao.ru/bank-zadaniy/finansovaya-gramotnost" TargetMode="External"/><Relationship Id="rId162" Type="http://schemas.openxmlformats.org/officeDocument/2006/relationships/hyperlink" Target="https://www.oecd.org/pisa/data/PISA-2018-draft-frameworks.pdf" TargetMode="External"/><Relationship Id="rId2" Type="http://schemas.openxmlformats.org/officeDocument/2006/relationships/settings" Target="settings.xml"/><Relationship Id="rId29" Type="http://schemas.openxmlformats.org/officeDocument/2006/relationships/hyperlink" Target="http://skiv.instrao.ru/" TargetMode="External"/><Relationship Id="rId24" Type="http://schemas.openxmlformats.org/officeDocument/2006/relationships/hyperlink" Target="http://skiv.instrao.ru/" TargetMode="External"/><Relationship Id="rId40" Type="http://schemas.openxmlformats.org/officeDocument/2006/relationships/hyperlink" Target="http://skiv.instrao.ru/" TargetMode="External"/><Relationship Id="rId45" Type="http://schemas.openxmlformats.org/officeDocument/2006/relationships/hyperlink" Target="http://skiv.instrao.ru/" TargetMode="External"/><Relationship Id="rId66" Type="http://schemas.openxmlformats.org/officeDocument/2006/relationships/hyperlink" Target="http://skiv.instrao.ru/bank-zadaniy/finansovaya-gramotnost" TargetMode="External"/><Relationship Id="rId87" Type="http://schemas.openxmlformats.org/officeDocument/2006/relationships/hyperlink" Target="http://skiv.instrao.ru/bank-zadaniy/matematicheskaya-gramotnost/" TargetMode="External"/><Relationship Id="rId110" Type="http://schemas.openxmlformats.org/officeDocument/2006/relationships/hyperlink" Target="http://skiv.instrao.ru/" TargetMode="External"/><Relationship Id="rId115" Type="http://schemas.openxmlformats.org/officeDocument/2006/relationships/hyperlink" Target="http://skiv.instrao.ru/" TargetMode="External"/><Relationship Id="rId131" Type="http://schemas.openxmlformats.org/officeDocument/2006/relationships/hyperlink" Target="http://skiv.instrao.ru/bank-zadaniy/chitatelskaya-gramotnost/" TargetMode="External"/><Relationship Id="rId136" Type="http://schemas.openxmlformats.org/officeDocument/2006/relationships/hyperlink" Target="https://fg.resh.edu.ru/" TargetMode="External"/><Relationship Id="rId157" Type="http://schemas.openxmlformats.org/officeDocument/2006/relationships/hyperlink" Target="http://skiv.instrao.ru/" TargetMode="External"/><Relationship Id="rId61" Type="http://schemas.openxmlformats.org/officeDocument/2006/relationships/hyperlink" Target="http://skiv.instrao.ru/" TargetMode="External"/><Relationship Id="rId82" Type="http://schemas.openxmlformats.org/officeDocument/2006/relationships/hyperlink" Target="http://skiv.instrao.ru/" TargetMode="External"/><Relationship Id="rId152" Type="http://schemas.openxmlformats.org/officeDocument/2006/relationships/hyperlink" Target="http://skiv.instrao.ru/bank-zadaniy/finansovaya-gramotnost" TargetMode="External"/><Relationship Id="rId19" Type="http://schemas.openxmlformats.org/officeDocument/2006/relationships/hyperlink" Target="http://skiv.instrao.ru/" TargetMode="External"/><Relationship Id="rId14" Type="http://schemas.openxmlformats.org/officeDocument/2006/relationships/hyperlink" Target="https://fg.resh.edu.ru/" TargetMode="External"/><Relationship Id="rId30" Type="http://schemas.openxmlformats.org/officeDocument/2006/relationships/hyperlink" Target="http://skiv.instrao.ru/bank-zadaniy/finansovaya-gramotnost" TargetMode="External"/><Relationship Id="rId35" Type="http://schemas.openxmlformats.org/officeDocument/2006/relationships/hyperlink" Target="http://skiv.instrao.ru/bank-zadaniy/finansovaya-gramotnost/" TargetMode="External"/><Relationship Id="rId56" Type="http://schemas.openxmlformats.org/officeDocument/2006/relationships/hyperlink" Target="https://fg.resh.edu.ru/" TargetMode="External"/><Relationship Id="rId77" Type="http://schemas.openxmlformats.org/officeDocument/2006/relationships/hyperlink" Target="http://skiv.instrao.ru/" TargetMode="External"/><Relationship Id="rId100" Type="http://schemas.openxmlformats.org/officeDocument/2006/relationships/hyperlink" Target="https://fg.resh.edu.ru/" TargetMode="External"/><Relationship Id="rId105" Type="http://schemas.openxmlformats.org/officeDocument/2006/relationships/hyperlink" Target="https://fg.resh.edu.ru/" TargetMode="External"/><Relationship Id="rId126" Type="http://schemas.openxmlformats.org/officeDocument/2006/relationships/hyperlink" Target="http://skiv.instrao.ru/" TargetMode="External"/><Relationship Id="rId147" Type="http://schemas.openxmlformats.org/officeDocument/2006/relationships/hyperlink" Target="http://skiv.instrao.ru/bank-zadaniy/finansovaya-gramotnost" TargetMode="External"/><Relationship Id="rId168" Type="http://schemas.openxmlformats.org/officeDocument/2006/relationships/hyperlink" Target="https://www.youthworker.by/images/_library/Kopilka_metodov_i_uprazhnenij.pdf" TargetMode="External"/><Relationship Id="rId8" Type="http://schemas.openxmlformats.org/officeDocument/2006/relationships/hyperlink" Target="file:///C:\Users\Admin\Downloads\%D0%9F%D1%80%D0%BE%D0%B3%D1%80%D0%B0%D0%BC%D0%BC%D0%B0%20%D0%92%D0%BD%D0%B5%D1%83%D1%80%D0%BE%D1%87%D0%BA%D0%B0%20%D0%BD%D0%B0%20%D1%81%D0%B0%D0%B8%CC%86%D1%82.docx" TargetMode="External"/><Relationship Id="rId51" Type="http://schemas.openxmlformats.org/officeDocument/2006/relationships/hyperlink" Target="https://fg.resh.edu.ru/" TargetMode="External"/><Relationship Id="rId72" Type="http://schemas.openxmlformats.org/officeDocument/2006/relationships/hyperlink" Target="https://fg.resh.edu.ru/" TargetMode="External"/><Relationship Id="rId93" Type="http://schemas.openxmlformats.org/officeDocument/2006/relationships/hyperlink" Target="http://skiv.instrao.ru/bank-zadaniy/finansovaya-gramotnost" TargetMode="External"/><Relationship Id="rId98" Type="http://schemas.openxmlformats.org/officeDocument/2006/relationships/hyperlink" Target="http://skiv.instrao.ru/" TargetMode="External"/><Relationship Id="rId121" Type="http://schemas.openxmlformats.org/officeDocument/2006/relationships/hyperlink" Target="http://skiv.instrao.ru/" TargetMode="External"/><Relationship Id="rId142" Type="http://schemas.openxmlformats.org/officeDocument/2006/relationships/hyperlink" Target="http://skiv.instrao.ru/" TargetMode="External"/><Relationship Id="rId163" Type="http://schemas.openxmlformats.org/officeDocument/2006/relationships/hyperlink" Target="file:///C:\Users\Admin\Downloads\%D0%9F%D1%80%D0%BE%D0%B3%D1%80%D0%B0%D0%BC%D0%BC%D0%B0%20%D0%92%D0%BD%D0%B5%D1%83%D1%80%D0%BE%D1%87%D0%BA%D0%B0%20%D0%BD%D0%B0%20%D1%81%D0%B0%D0%B8%CC%86%D1%82.docx" TargetMode="External"/><Relationship Id="rId3" Type="http://schemas.openxmlformats.org/officeDocument/2006/relationships/webSettings" Target="webSettings.xml"/><Relationship Id="rId25" Type="http://schemas.openxmlformats.org/officeDocument/2006/relationships/hyperlink" Target="http://skiv.instrao.ru/" TargetMode="External"/><Relationship Id="rId46" Type="http://schemas.openxmlformats.org/officeDocument/2006/relationships/hyperlink" Target="http://skiv.instrao.ru/" TargetMode="External"/><Relationship Id="rId67" Type="http://schemas.openxmlformats.org/officeDocument/2006/relationships/hyperlink" Target="http://skiv.instrao.ru/bank-zadaniy/globalnye-kompetentsii/" TargetMode="External"/><Relationship Id="rId116" Type="http://schemas.openxmlformats.org/officeDocument/2006/relationships/hyperlink" Target="http://skiv.instrao.ru/" TargetMode="External"/><Relationship Id="rId137" Type="http://schemas.openxmlformats.org/officeDocument/2006/relationships/hyperlink" Target="http://skiv.instrao.ru/" TargetMode="External"/><Relationship Id="rId158" Type="http://schemas.openxmlformats.org/officeDocument/2006/relationships/hyperlink" Target="file:///C:\Users\Admin\Downloads\%D0%9F%D1%80%D0%BE%D0%B3%D1%80%D0%B0%D0%BC%D0%BC%D0%B0%20%D0%92%D0%BD%D0%B5%D1%83%D1%80%D0%BE%D1%87%D0%BA%D0%B0%20%D0%BD%D0%B0%20%D1%81%D0%B0%D0%B8%CC%86%D1%82.docx" TargetMode="External"/><Relationship Id="rId20" Type="http://schemas.openxmlformats.org/officeDocument/2006/relationships/hyperlink" Target="http://skiv.instrao.ru/" TargetMode="External"/><Relationship Id="rId41" Type="http://schemas.openxmlformats.org/officeDocument/2006/relationships/hyperlink" Target="http://skiv.instrao.ru/" TargetMode="External"/><Relationship Id="rId62" Type="http://schemas.openxmlformats.org/officeDocument/2006/relationships/hyperlink" Target="http://skiv.instrao.ru/bank-zadaniy/finansovaya-gramotnost" TargetMode="External"/><Relationship Id="rId83" Type="http://schemas.openxmlformats.org/officeDocument/2006/relationships/hyperlink" Target="http://skiv.instrao.ru/" TargetMode="External"/><Relationship Id="rId88" Type="http://schemas.openxmlformats.org/officeDocument/2006/relationships/hyperlink" Target="http://skiv.instrao.ru/bank-zadaniy/matematicheskaya-gramotnost/" TargetMode="External"/><Relationship Id="rId111" Type="http://schemas.openxmlformats.org/officeDocument/2006/relationships/hyperlink" Target="https://fg.resh.edu.ru/" TargetMode="External"/><Relationship Id="rId132" Type="http://schemas.openxmlformats.org/officeDocument/2006/relationships/hyperlink" Target="https://fg.resh.edu.ru/" TargetMode="External"/><Relationship Id="rId153" Type="http://schemas.openxmlformats.org/officeDocument/2006/relationships/hyperlink" Target="http://skiv.instrao.ru/" TargetMode="External"/><Relationship Id="rId15" Type="http://schemas.openxmlformats.org/officeDocument/2006/relationships/hyperlink" Target="http://skiv.instrao.ru/" TargetMode="External"/><Relationship Id="rId36" Type="http://schemas.openxmlformats.org/officeDocument/2006/relationships/hyperlink" Target="http://skiv.instrao.ru/bank-zadaniy/finansovaya-gramotnost" TargetMode="External"/><Relationship Id="rId57" Type="http://schemas.openxmlformats.org/officeDocument/2006/relationships/hyperlink" Target="http://skiv.instrao.ru/" TargetMode="External"/><Relationship Id="rId106" Type="http://schemas.openxmlformats.org/officeDocument/2006/relationships/hyperlink" Target="http://skiv.instrao.ru/" TargetMode="External"/><Relationship Id="rId127" Type="http://schemas.openxmlformats.org/officeDocument/2006/relationships/hyperlink" Target="http://skiv.instrao.ru/" TargetMode="External"/><Relationship Id="rId10" Type="http://schemas.openxmlformats.org/officeDocument/2006/relationships/hyperlink" Target="http://skiv.instrao.ru/" TargetMode="External"/><Relationship Id="rId31" Type="http://schemas.openxmlformats.org/officeDocument/2006/relationships/hyperlink" Target="https://fg.resh.edu.ru/" TargetMode="External"/><Relationship Id="rId52" Type="http://schemas.openxmlformats.org/officeDocument/2006/relationships/hyperlink" Target="http://skiv.instrao.ru/" TargetMode="External"/><Relationship Id="rId73" Type="http://schemas.openxmlformats.org/officeDocument/2006/relationships/hyperlink" Target="http://skiv.instrao.ru/" TargetMode="External"/><Relationship Id="rId78" Type="http://schemas.openxmlformats.org/officeDocument/2006/relationships/hyperlink" Target="http://skiv.instrao.ru/" TargetMode="External"/><Relationship Id="rId94" Type="http://schemas.openxmlformats.org/officeDocument/2006/relationships/hyperlink" Target="http://skiv.instrao.ru/bank-zadaniy/matematicheskaya-gramotnost/" TargetMode="External"/><Relationship Id="rId99" Type="http://schemas.openxmlformats.org/officeDocument/2006/relationships/hyperlink" Target="http://skiv.instrao.ru/" TargetMode="External"/><Relationship Id="rId101" Type="http://schemas.openxmlformats.org/officeDocument/2006/relationships/hyperlink" Target="http://skiv.instrao.ru/" TargetMode="External"/><Relationship Id="rId122" Type="http://schemas.openxmlformats.org/officeDocument/2006/relationships/hyperlink" Target="http://skiv.instrao.ru/bank-zadaniy/matematicheskaya-gramotnost/" TargetMode="External"/><Relationship Id="rId143" Type="http://schemas.openxmlformats.org/officeDocument/2006/relationships/hyperlink" Target="http://skiv.instrao.ru/" TargetMode="External"/><Relationship Id="rId148" Type="http://schemas.openxmlformats.org/officeDocument/2006/relationships/hyperlink" Target="http://skiv.instrao.ru/bank-zadaniy/finansovaya-gramotnost" TargetMode="External"/><Relationship Id="rId164" Type="http://schemas.openxmlformats.org/officeDocument/2006/relationships/hyperlink" Target="file:///C:\Users\Admin\Downloads\%D0%9F%D1%80%D0%BE%D0%B3%D1%80%D0%B0%D0%BC%D0%BC%D0%B0%20%D0%92%D0%BD%D0%B5%D1%83%D1%80%D0%BE%D1%87%D0%BA%D0%B0%20%D0%BD%D0%B0%20%D1%81%D0%B0%D0%B8%CC%86%D1%82.docx" TargetMode="External"/><Relationship Id="rId169" Type="http://schemas.openxmlformats.org/officeDocument/2006/relationships/fontTable" Target="fontTable.xml"/><Relationship Id="rId4" Type="http://schemas.openxmlformats.org/officeDocument/2006/relationships/hyperlink" Target="https://fg.resh.edu.ru/" TargetMode="External"/><Relationship Id="rId9" Type="http://schemas.openxmlformats.org/officeDocument/2006/relationships/hyperlink" Target="https://fg.resh.edu.ru/" TargetMode="External"/><Relationship Id="rId26" Type="http://schemas.openxmlformats.org/officeDocument/2006/relationships/hyperlink" Target="http://skiv.instrao.ru/" TargetMode="External"/><Relationship Id="rId47" Type="http://schemas.openxmlformats.org/officeDocument/2006/relationships/hyperlink" Target="http://skiv.instrao.ru/" TargetMode="External"/><Relationship Id="rId68" Type="http://schemas.openxmlformats.org/officeDocument/2006/relationships/hyperlink" Target="http://skiv.instrao.ru/" TargetMode="External"/><Relationship Id="rId89" Type="http://schemas.openxmlformats.org/officeDocument/2006/relationships/hyperlink" Target="http://skiv.instrao.ru/bank-zadaniy/matematicheskaya-gramotnost/" TargetMode="External"/><Relationship Id="rId112" Type="http://schemas.openxmlformats.org/officeDocument/2006/relationships/hyperlink" Target="http://skiv.instrao.ru/" TargetMode="External"/><Relationship Id="rId133" Type="http://schemas.openxmlformats.org/officeDocument/2006/relationships/hyperlink" Target="https://fg.resh.edu.ru/" TargetMode="External"/><Relationship Id="rId154" Type="http://schemas.openxmlformats.org/officeDocument/2006/relationships/hyperlink" Target="http://skiv.instrao.ru/bank-zadaniy/globalnye-kompetentsii/" TargetMode="External"/><Relationship Id="rId16" Type="http://schemas.openxmlformats.org/officeDocument/2006/relationships/hyperlink" Target="http://skiv.instrao.ru/" TargetMode="External"/><Relationship Id="rId37" Type="http://schemas.openxmlformats.org/officeDocument/2006/relationships/hyperlink" Target="http://skiv.instrao.ru/" TargetMode="External"/><Relationship Id="rId58" Type="http://schemas.openxmlformats.org/officeDocument/2006/relationships/hyperlink" Target="http://skiv.instrao.ru/" TargetMode="External"/><Relationship Id="rId79" Type="http://schemas.openxmlformats.org/officeDocument/2006/relationships/hyperlink" Target="https://fg.resh.edu.ru/" TargetMode="External"/><Relationship Id="rId102" Type="http://schemas.openxmlformats.org/officeDocument/2006/relationships/hyperlink" Target="http://skiv.instrao.ru/bank-zadaniy/chitatelskaya-gramotnost/" TargetMode="External"/><Relationship Id="rId123" Type="http://schemas.openxmlformats.org/officeDocument/2006/relationships/hyperlink" Target="http://skiv.instrao.ru/" TargetMode="External"/><Relationship Id="rId144" Type="http://schemas.openxmlformats.org/officeDocument/2006/relationships/hyperlink" Target="http://skiv.instrao.ru/" TargetMode="External"/><Relationship Id="rId90" Type="http://schemas.openxmlformats.org/officeDocument/2006/relationships/hyperlink" Target="http://skiv.instrao.ru/bank-zadaniy/finansovaya-gramotnost" TargetMode="External"/><Relationship Id="rId165" Type="http://schemas.openxmlformats.org/officeDocument/2006/relationships/hyperlink" Target="file:///C:\Users\Admin\Downloads\%D0%9F%D1%80%D0%BE%D0%B3%D1%80%D0%B0%D0%BC%D0%BC%D0%B0%20%D0%92%D0%BD%D0%B5%D1%83%D1%80%D0%BE%D1%87%D0%BA%D0%B0%20%D0%BD%D0%B0%20%D1%81%D0%B0%D0%B8%CC%86%D1%82.docx" TargetMode="External"/><Relationship Id="rId27" Type="http://schemas.openxmlformats.org/officeDocument/2006/relationships/hyperlink" Target="http://skiv.instrao.ru/" TargetMode="External"/><Relationship Id="rId48" Type="http://schemas.openxmlformats.org/officeDocument/2006/relationships/hyperlink" Target="http://skiv.instrao.ru/" TargetMode="External"/><Relationship Id="rId69" Type="http://schemas.openxmlformats.org/officeDocument/2006/relationships/hyperlink" Target="http://skiv.instrao.ru/" TargetMode="External"/><Relationship Id="rId113" Type="http://schemas.openxmlformats.org/officeDocument/2006/relationships/hyperlink" Target="http://skiv.instrao.ru/" TargetMode="External"/><Relationship Id="rId134" Type="http://schemas.openxmlformats.org/officeDocument/2006/relationships/hyperlink" Target="http://skiv.instrao.ru/" TargetMode="External"/><Relationship Id="rId80" Type="http://schemas.openxmlformats.org/officeDocument/2006/relationships/hyperlink" Target="http://skiv.instrao.ru/" TargetMode="External"/><Relationship Id="rId155" Type="http://schemas.openxmlformats.org/officeDocument/2006/relationships/hyperlink" Target="http://skiv.instrao.ru/bank-zadaniy/globalnye-kompetentsii/" TargetMode="External"/><Relationship Id="rId17" Type="http://schemas.openxmlformats.org/officeDocument/2006/relationships/hyperlink" Target="https://fg.resh.edu.ru/" TargetMode="External"/><Relationship Id="rId38" Type="http://schemas.openxmlformats.org/officeDocument/2006/relationships/hyperlink" Target="http://skiv.instrao.ru/" TargetMode="External"/><Relationship Id="rId59" Type="http://schemas.openxmlformats.org/officeDocument/2006/relationships/hyperlink" Target="http://skiv.instrao.ru/" TargetMode="External"/><Relationship Id="rId103" Type="http://schemas.openxmlformats.org/officeDocument/2006/relationships/hyperlink" Target="http://skiv.instrao.ru/bank-zadaniy/chitatelskaya-gramotnost/" TargetMode="External"/><Relationship Id="rId124" Type="http://schemas.openxmlformats.org/officeDocument/2006/relationships/hyperlink" Target="http://skiv.instra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TotalTime>
  <Pages>1</Pages>
  <Words>25508</Words>
  <Characters>145402</Characters>
  <Application>Microsoft Office Word</Application>
  <DocSecurity>0</DocSecurity>
  <Lines>1211</Lines>
  <Paragraphs>341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Учетная запись Майкрософт</cp:lastModifiedBy>
  <cp:revision>11</cp:revision>
  <cp:lastPrinted>2022-09-12T12:42:00Z</cp:lastPrinted>
  <dcterms:created xsi:type="dcterms:W3CDTF">2022-09-12T10:28:00Z</dcterms:created>
  <dcterms:modified xsi:type="dcterms:W3CDTF">2025-09-05T06:13:00Z</dcterms:modified>
</cp:coreProperties>
</file>